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1BAF4" w14:textId="71FFC05C" w:rsidR="00FC1CA2" w:rsidRDefault="0093617E" w:rsidP="00C45F30">
      <w:pPr>
        <w:jc w:val="center"/>
        <w:rPr>
          <w:ins w:id="0" w:author="Lila DUHAMEL" w:date="2025-09-23T11:42:00Z"/>
        </w:rPr>
      </w:pPr>
      <w:r>
        <w:rPr>
          <w:noProof/>
          <w:lang w:eastAsia="fr-FR"/>
        </w:rPr>
        <w:drawing>
          <wp:anchor distT="0" distB="0" distL="114300" distR="114300" simplePos="0" relativeHeight="251659264" behindDoc="1" locked="0" layoutInCell="1" allowOverlap="1" wp14:anchorId="7B837B03" wp14:editId="28B03B4F">
            <wp:simplePos x="0" y="0"/>
            <wp:positionH relativeFrom="margin">
              <wp:align>center</wp:align>
            </wp:positionH>
            <wp:positionV relativeFrom="paragraph">
              <wp:posOffset>-508000</wp:posOffset>
            </wp:positionV>
            <wp:extent cx="6841916" cy="125730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841916" cy="1257300"/>
                    </a:xfrm>
                    <a:prstGeom prst="rect">
                      <a:avLst/>
                    </a:prstGeom>
                  </pic:spPr>
                </pic:pic>
              </a:graphicData>
            </a:graphic>
            <wp14:sizeRelH relativeFrom="page">
              <wp14:pctWidth>0</wp14:pctWidth>
            </wp14:sizeRelH>
            <wp14:sizeRelV relativeFrom="page">
              <wp14:pctHeight>0</wp14:pctHeight>
            </wp14:sizeRelV>
          </wp:anchor>
        </w:drawing>
      </w:r>
    </w:p>
    <w:p w14:paraId="1BC059EA" w14:textId="78BF33FB" w:rsidR="00C45F30" w:rsidRDefault="00C45F30" w:rsidP="00C45F30">
      <w:pPr>
        <w:jc w:val="center"/>
      </w:pPr>
    </w:p>
    <w:p w14:paraId="1AFC82BB" w14:textId="77777777" w:rsidR="00C45F30" w:rsidRDefault="00C45F30"/>
    <w:p w14:paraId="601841EF" w14:textId="77777777" w:rsidR="00C45F30" w:rsidRDefault="00C45F30"/>
    <w:p w14:paraId="7C0DF334" w14:textId="7A1A77FF" w:rsidR="00C45F30" w:rsidRDefault="00C45F30"/>
    <w:p w14:paraId="29437953" w14:textId="6B7DA742" w:rsidR="00E74AB9" w:rsidRDefault="00E74AB9"/>
    <w:p w14:paraId="4E8686A3" w14:textId="1B001E63" w:rsidR="00E74AB9" w:rsidRDefault="00E74AB9"/>
    <w:p w14:paraId="6E9A780E" w14:textId="77777777" w:rsidR="00AB3DEB" w:rsidRDefault="00AB3DEB"/>
    <w:p w14:paraId="354F31DE" w14:textId="3A38E2CC" w:rsidR="00C45F30" w:rsidRDefault="00C45F30"/>
    <w:p w14:paraId="00B4664B" w14:textId="01AEDEA9" w:rsidR="009D1BF7" w:rsidRPr="009D4051" w:rsidRDefault="006A5866" w:rsidP="009D1BF7">
      <w:pPr>
        <w:jc w:val="center"/>
        <w:rPr>
          <w:rFonts w:ascii="Arial" w:hAnsi="Arial" w:cs="Arial"/>
          <w:b/>
          <w:sz w:val="24"/>
          <w:szCs w:val="24"/>
        </w:rPr>
      </w:pPr>
      <w:r>
        <w:rPr>
          <w:rFonts w:ascii="Arial" w:hAnsi="Arial" w:cs="Arial"/>
          <w:b/>
          <w:sz w:val="24"/>
          <w:szCs w:val="24"/>
        </w:rPr>
        <w:t>Cadre de réponse technique</w:t>
      </w:r>
    </w:p>
    <w:tbl>
      <w:tblPr>
        <w:tblStyle w:val="Grilledutableau"/>
        <w:tblW w:w="0" w:type="auto"/>
        <w:tblLook w:val="04A0" w:firstRow="1" w:lastRow="0" w:firstColumn="1" w:lastColumn="0" w:noHBand="0" w:noVBand="1"/>
      </w:tblPr>
      <w:tblGrid>
        <w:gridCol w:w="9042"/>
      </w:tblGrid>
      <w:tr w:rsidR="00C45F30" w14:paraId="65B25812" w14:textId="77777777" w:rsidTr="00E74AB9">
        <w:tc>
          <w:tcPr>
            <w:tcW w:w="9042" w:type="dxa"/>
            <w:tcBorders>
              <w:top w:val="single" w:sz="12" w:space="0" w:color="auto"/>
              <w:left w:val="single" w:sz="12" w:space="0" w:color="auto"/>
              <w:bottom w:val="single" w:sz="12" w:space="0" w:color="auto"/>
              <w:right w:val="single" w:sz="12" w:space="0" w:color="auto"/>
            </w:tcBorders>
          </w:tcPr>
          <w:p w14:paraId="6E7661A5" w14:textId="77777777" w:rsidR="00C45F30" w:rsidRDefault="00C45F30"/>
          <w:p w14:paraId="0D58315B" w14:textId="1391DEED" w:rsidR="00B503CF" w:rsidRDefault="00B503CF" w:rsidP="00572EAC">
            <w:pPr>
              <w:pStyle w:val="paragraph"/>
              <w:spacing w:before="0" w:beforeAutospacing="0" w:after="0" w:afterAutospacing="0"/>
              <w:jc w:val="center"/>
              <w:textAlignment w:val="baseline"/>
              <w:rPr>
                <w:rFonts w:ascii="Segoe UI" w:hAnsi="Segoe UI" w:cs="Segoe UI"/>
                <w:sz w:val="18"/>
                <w:szCs w:val="18"/>
              </w:rPr>
            </w:pPr>
          </w:p>
          <w:p w14:paraId="4EC15ED2" w14:textId="77777777" w:rsidR="000E21CD" w:rsidRPr="002D0ABE" w:rsidRDefault="000E21CD" w:rsidP="000E21CD">
            <w:pPr>
              <w:jc w:val="center"/>
              <w:rPr>
                <w:rFonts w:ascii="Arial" w:hAnsi="Arial" w:cs="Arial"/>
              </w:rPr>
            </w:pPr>
            <w:r w:rsidRPr="008F0733">
              <w:rPr>
                <w:b/>
                <w:sz w:val="28"/>
                <w:szCs w:val="28"/>
              </w:rPr>
              <w:t xml:space="preserve">Remplacement éclairage actuel par éclairage </w:t>
            </w:r>
            <w:r w:rsidRPr="001616B7">
              <w:rPr>
                <w:rFonts w:cstheme="minorHAnsi"/>
                <w:b/>
                <w:sz w:val="28"/>
                <w:szCs w:val="28"/>
              </w:rPr>
              <w:t>LED</w:t>
            </w:r>
            <w:r w:rsidRPr="001616B7" w:rsidDel="008F0733">
              <w:rPr>
                <w:rFonts w:cstheme="minorHAnsi"/>
                <w:b/>
                <w:sz w:val="28"/>
                <w:szCs w:val="28"/>
              </w:rPr>
              <w:t xml:space="preserve"> </w:t>
            </w:r>
            <w:r w:rsidRPr="001616B7">
              <w:rPr>
                <w:rFonts w:cstheme="minorHAnsi"/>
                <w:b/>
                <w:sz w:val="28"/>
                <w:szCs w:val="28"/>
              </w:rPr>
              <w:t>bâtiment Oncopole</w:t>
            </w:r>
          </w:p>
          <w:p w14:paraId="58C6A1F3" w14:textId="77777777" w:rsidR="00C45F30" w:rsidRDefault="00C45F30"/>
          <w:p w14:paraId="6957BB1E" w14:textId="48E4FFE8" w:rsidR="00C45F30" w:rsidRDefault="00C45F30" w:rsidP="009D4051">
            <w:pPr>
              <w:jc w:val="center"/>
            </w:pPr>
          </w:p>
        </w:tc>
      </w:tr>
    </w:tbl>
    <w:p w14:paraId="738BD615" w14:textId="77777777" w:rsidR="00E74AB9" w:rsidRDefault="00E74AB9" w:rsidP="00250628">
      <w:pPr>
        <w:jc w:val="both"/>
        <w:rPr>
          <w:rFonts w:ascii="Arial" w:hAnsi="Arial" w:cs="Arial"/>
          <w:highlight w:val="yellow"/>
        </w:rPr>
      </w:pPr>
    </w:p>
    <w:p w14:paraId="422CF699" w14:textId="0F49AB72" w:rsidR="00C45F30" w:rsidRDefault="00B503CF" w:rsidP="0E54220B">
      <w:pPr>
        <w:jc w:val="center"/>
        <w:rPr>
          <w:rStyle w:val="normaltextrun"/>
          <w:rFonts w:ascii="Arial" w:eastAsia="Arial" w:hAnsi="Arial" w:cs="Arial"/>
          <w:color w:val="000000" w:themeColor="text1"/>
          <w:szCs w:val="20"/>
        </w:rPr>
      </w:pPr>
      <w:r>
        <w:rPr>
          <w:rStyle w:val="normaltextrun"/>
          <w:rFonts w:ascii="Arial" w:hAnsi="Arial" w:cs="Arial"/>
          <w:color w:val="000000"/>
          <w:shd w:val="clear" w:color="auto" w:fill="FFFFFF"/>
        </w:rPr>
        <w:t>Marché à procédure adaptée passé en application des articles </w:t>
      </w:r>
      <w:r w:rsidR="0001403E" w:rsidRPr="004F6B49">
        <w:rPr>
          <w:rStyle w:val="normaltextrun"/>
          <w:rFonts w:ascii="Arial" w:hAnsi="Arial" w:cs="Arial"/>
          <w:sz w:val="22"/>
          <w:shd w:val="clear" w:color="auto" w:fill="FFFFFF"/>
        </w:rPr>
        <w:t> </w:t>
      </w:r>
      <w:r w:rsidR="0001403E" w:rsidRPr="0001403E">
        <w:rPr>
          <w:rStyle w:val="normaltextrun"/>
          <w:rFonts w:ascii="Arial" w:hAnsi="Arial" w:cs="Arial"/>
          <w:szCs w:val="20"/>
          <w:shd w:val="clear" w:color="auto" w:fill="FFFFFF"/>
        </w:rPr>
        <w:t>L2123-1, R2123-1, R2123-4 et R2123-5 du code de la commande publique.</w:t>
      </w:r>
    </w:p>
    <w:p w14:paraId="3D635654" w14:textId="23103D3B" w:rsidR="00530BDB" w:rsidRDefault="00530BDB" w:rsidP="00922654">
      <w:pPr>
        <w:tabs>
          <w:tab w:val="left" w:pos="6379"/>
        </w:tabs>
      </w:pPr>
    </w:p>
    <w:p w14:paraId="30C2AFB7" w14:textId="592BEB8D" w:rsidR="003C743D" w:rsidRPr="003C743D" w:rsidRDefault="003C743D" w:rsidP="003C743D">
      <w:pPr>
        <w:jc w:val="center"/>
        <w:rPr>
          <w:rFonts w:ascii="Arial" w:hAnsi="Arial" w:cs="Arial"/>
          <w:b/>
          <w:color w:val="FF0000"/>
        </w:rPr>
      </w:pPr>
      <w:r w:rsidRPr="003C743D">
        <w:rPr>
          <w:rFonts w:ascii="Arial" w:hAnsi="Arial" w:cs="Arial"/>
          <w:b/>
          <w:color w:val="FF0000"/>
        </w:rPr>
        <w:t xml:space="preserve">En cas de présentation de variante(s), le candidat présente un </w:t>
      </w:r>
      <w:r w:rsidRPr="003C743D">
        <w:rPr>
          <w:rFonts w:ascii="Arial" w:hAnsi="Arial" w:cs="Arial"/>
          <w:b/>
          <w:color w:val="FF0000"/>
          <w:u w:val="single"/>
        </w:rPr>
        <w:t>sous-dossier distinct complet par offre.</w:t>
      </w:r>
      <w:r w:rsidRPr="003C743D">
        <w:rPr>
          <w:rFonts w:ascii="Arial" w:hAnsi="Arial" w:cs="Arial"/>
          <w:b/>
          <w:color w:val="FF0000"/>
        </w:rPr>
        <w:t xml:space="preserve"> Il veillera à identifier l’ensemble des avantages financiers et techniques découlant de sa solution variante, notamment au regard de la solution de base.</w:t>
      </w:r>
      <w:r w:rsidR="003A792A">
        <w:rPr>
          <w:rFonts w:ascii="Arial" w:hAnsi="Arial" w:cs="Arial"/>
          <w:b/>
          <w:color w:val="FF0000"/>
        </w:rPr>
        <w:t xml:space="preserve"> A défaut, </w:t>
      </w:r>
      <w:r w:rsidR="00C17657">
        <w:rPr>
          <w:rFonts w:ascii="Arial" w:hAnsi="Arial" w:cs="Arial"/>
          <w:b/>
          <w:color w:val="FF0000"/>
        </w:rPr>
        <w:t xml:space="preserve">toutes ses offres seront irrégulières. </w:t>
      </w:r>
    </w:p>
    <w:p w14:paraId="4109D1CE" w14:textId="77777777" w:rsidR="003C743D" w:rsidRDefault="003C743D" w:rsidP="00922654">
      <w:pPr>
        <w:tabs>
          <w:tab w:val="left" w:pos="6379"/>
        </w:tabs>
      </w:pPr>
    </w:p>
    <w:p w14:paraId="7688FDCD" w14:textId="2D7AAB47" w:rsidR="00C45F30" w:rsidRDefault="00C45F30"/>
    <w:p w14:paraId="56098DDF" w14:textId="47947E00" w:rsidR="00AB3DEB" w:rsidRDefault="00AB3DEB"/>
    <w:p w14:paraId="37ACA144" w14:textId="36FCA4DA" w:rsidR="00AB3DEB" w:rsidRDefault="00AB3DEB"/>
    <w:p w14:paraId="233915A4" w14:textId="5FFFF2D8" w:rsidR="00AB3DEB" w:rsidRDefault="00AB3DEB"/>
    <w:p w14:paraId="1EB5EC8C" w14:textId="6D605EC9" w:rsidR="009D1BF7" w:rsidRDefault="009D1BF7" w:rsidP="009D1BF7">
      <w:pPr>
        <w:spacing w:after="0" w:line="240" w:lineRule="auto"/>
        <w:jc w:val="center"/>
        <w:rPr>
          <w:rFonts w:ascii="Arial" w:hAnsi="Arial" w:cs="Arial"/>
          <w:sz w:val="22"/>
        </w:rPr>
      </w:pPr>
    </w:p>
    <w:p w14:paraId="25213A22" w14:textId="5D3F0FFD" w:rsidR="006A5866" w:rsidRDefault="006A5866" w:rsidP="009D1BF7">
      <w:pPr>
        <w:spacing w:after="0" w:line="240" w:lineRule="auto"/>
        <w:jc w:val="center"/>
        <w:rPr>
          <w:rFonts w:ascii="Arial" w:hAnsi="Arial" w:cs="Arial"/>
          <w:sz w:val="22"/>
        </w:rPr>
      </w:pPr>
    </w:p>
    <w:p w14:paraId="575546DC" w14:textId="7D8C399D" w:rsidR="006A5866" w:rsidRDefault="006A5866" w:rsidP="009D1BF7">
      <w:pPr>
        <w:spacing w:after="0" w:line="240" w:lineRule="auto"/>
        <w:jc w:val="center"/>
        <w:rPr>
          <w:rFonts w:ascii="Arial" w:hAnsi="Arial" w:cs="Arial"/>
          <w:sz w:val="22"/>
        </w:rPr>
      </w:pPr>
    </w:p>
    <w:p w14:paraId="078B381F" w14:textId="02F4A8F3" w:rsidR="006A5866" w:rsidRDefault="006A5866" w:rsidP="009D1BF7">
      <w:pPr>
        <w:spacing w:after="0" w:line="240" w:lineRule="auto"/>
        <w:jc w:val="center"/>
        <w:rPr>
          <w:rFonts w:ascii="Arial" w:hAnsi="Arial" w:cs="Arial"/>
          <w:sz w:val="22"/>
        </w:rPr>
      </w:pPr>
    </w:p>
    <w:p w14:paraId="7F0221C7" w14:textId="0FD6D5A5" w:rsidR="006A5866" w:rsidRDefault="006A5866" w:rsidP="009D1BF7">
      <w:pPr>
        <w:spacing w:after="0" w:line="240" w:lineRule="auto"/>
        <w:jc w:val="center"/>
        <w:rPr>
          <w:rFonts w:ascii="Arial" w:hAnsi="Arial" w:cs="Arial"/>
          <w:sz w:val="22"/>
        </w:rPr>
      </w:pPr>
    </w:p>
    <w:p w14:paraId="3FCED935" w14:textId="7D6F9DEB" w:rsidR="006A5866" w:rsidRDefault="006A5866" w:rsidP="009D1BF7">
      <w:pPr>
        <w:spacing w:after="0" w:line="240" w:lineRule="auto"/>
        <w:jc w:val="center"/>
        <w:rPr>
          <w:rFonts w:ascii="Arial" w:hAnsi="Arial" w:cs="Arial"/>
          <w:sz w:val="22"/>
        </w:rPr>
      </w:pPr>
    </w:p>
    <w:p w14:paraId="3E0A2E24" w14:textId="0780F175" w:rsidR="006A5866" w:rsidRDefault="006A5866" w:rsidP="009D1BF7">
      <w:pPr>
        <w:spacing w:after="0" w:line="240" w:lineRule="auto"/>
        <w:jc w:val="center"/>
        <w:rPr>
          <w:rFonts w:ascii="Arial" w:hAnsi="Arial" w:cs="Arial"/>
          <w:sz w:val="22"/>
        </w:rPr>
      </w:pPr>
    </w:p>
    <w:p w14:paraId="78BBC53B" w14:textId="3C6E480E" w:rsidR="006A5866" w:rsidRDefault="006A5866" w:rsidP="009D1BF7">
      <w:pPr>
        <w:spacing w:after="0" w:line="240" w:lineRule="auto"/>
        <w:jc w:val="center"/>
        <w:rPr>
          <w:rFonts w:ascii="Arial" w:hAnsi="Arial" w:cs="Arial"/>
          <w:sz w:val="22"/>
        </w:rPr>
      </w:pPr>
    </w:p>
    <w:p w14:paraId="6DCF1108" w14:textId="77777777" w:rsidR="006A5866" w:rsidRPr="0030511D" w:rsidRDefault="006A5866" w:rsidP="009D1BF7">
      <w:pPr>
        <w:spacing w:after="0" w:line="240" w:lineRule="auto"/>
        <w:jc w:val="center"/>
        <w:rPr>
          <w:rFonts w:ascii="Arial" w:hAnsi="Arial" w:cs="Arial"/>
          <w:sz w:val="22"/>
        </w:rPr>
      </w:pPr>
    </w:p>
    <w:p w14:paraId="7BD688AE" w14:textId="3666BEE3" w:rsidR="009D1BF7" w:rsidRPr="0018594E" w:rsidRDefault="009D1BF7" w:rsidP="009D1BF7">
      <w:pPr>
        <w:spacing w:after="0" w:line="240" w:lineRule="auto"/>
        <w:jc w:val="center"/>
        <w:rPr>
          <w:rFonts w:ascii="Arial" w:hAnsi="Arial" w:cs="Arial"/>
          <w:szCs w:val="20"/>
        </w:rPr>
      </w:pPr>
      <w:r w:rsidRPr="0018594E">
        <w:rPr>
          <w:rFonts w:ascii="Arial" w:hAnsi="Arial" w:cs="Arial"/>
          <w:szCs w:val="20"/>
        </w:rPr>
        <w:t>Adresse de la plateforme de dématérialisation PLACE</w:t>
      </w:r>
    </w:p>
    <w:p w14:paraId="70467352" w14:textId="77777777" w:rsidR="009D1BF7" w:rsidRPr="0018594E" w:rsidRDefault="009D1BF7" w:rsidP="009D1BF7">
      <w:pPr>
        <w:spacing w:after="0" w:line="240" w:lineRule="auto"/>
        <w:jc w:val="center"/>
        <w:rPr>
          <w:rFonts w:ascii="Arial" w:hAnsi="Arial" w:cs="Arial"/>
          <w:szCs w:val="20"/>
        </w:rPr>
      </w:pPr>
      <w:r w:rsidRPr="0018594E">
        <w:rPr>
          <w:rFonts w:ascii="Arial" w:hAnsi="Arial" w:cs="Arial"/>
          <w:szCs w:val="20"/>
        </w:rPr>
        <w:t>https://www.marches-publics.gouv.fr/</w:t>
      </w:r>
    </w:p>
    <w:p w14:paraId="59C2F138" w14:textId="77777777" w:rsidR="009D1BF7" w:rsidRPr="0018594E" w:rsidRDefault="009D1BF7" w:rsidP="009D1BF7">
      <w:pPr>
        <w:spacing w:after="0" w:line="240" w:lineRule="auto"/>
        <w:jc w:val="center"/>
        <w:rPr>
          <w:rFonts w:ascii="Arial" w:hAnsi="Arial" w:cs="Arial"/>
          <w:szCs w:val="20"/>
        </w:rPr>
      </w:pPr>
      <w:r w:rsidRPr="0018594E">
        <w:rPr>
          <w:rFonts w:ascii="Arial" w:hAnsi="Arial" w:cs="Arial"/>
          <w:szCs w:val="20"/>
        </w:rPr>
        <w:t>Numéro d’assistance de PLACE</w:t>
      </w:r>
    </w:p>
    <w:p w14:paraId="650C5F91" w14:textId="77777777" w:rsidR="00FE4E1E" w:rsidRDefault="009D1BF7" w:rsidP="009D1BF7">
      <w:pPr>
        <w:spacing w:after="0" w:line="240" w:lineRule="auto"/>
        <w:jc w:val="center"/>
        <w:sectPr w:rsidR="00FE4E1E" w:rsidSect="00FE4E1E">
          <w:footerReference w:type="default" r:id="rId12"/>
          <w:pgSz w:w="11906" w:h="16838"/>
          <w:pgMar w:top="1417" w:right="1417" w:bottom="1417" w:left="1417" w:header="708" w:footer="708" w:gutter="0"/>
          <w:cols w:space="708"/>
          <w:titlePg/>
          <w:docGrid w:linePitch="360"/>
        </w:sectPr>
      </w:pPr>
      <w:r w:rsidRPr="0018594E">
        <w:rPr>
          <w:rFonts w:ascii="Arial" w:hAnsi="Arial" w:cs="Arial"/>
          <w:b/>
          <w:szCs w:val="20"/>
        </w:rPr>
        <w:t>+33 (0)1 76 64 74 07</w:t>
      </w:r>
      <w:r w:rsidR="00C45F30">
        <w:br w:type="page"/>
      </w:r>
    </w:p>
    <w:p w14:paraId="71B7F520" w14:textId="77777777" w:rsidR="00DE3C89" w:rsidRDefault="00DE3C89" w:rsidP="00DE3C89">
      <w:pPr>
        <w:jc w:val="center"/>
        <w:rPr>
          <w:rFonts w:ascii="Arial" w:hAnsi="Arial" w:cs="Arial"/>
        </w:rPr>
      </w:pPr>
      <w:r w:rsidRPr="00DE3C89">
        <w:rPr>
          <w:rFonts w:ascii="Arial" w:hAnsi="Arial" w:cs="Arial"/>
          <w:sz w:val="22"/>
        </w:rPr>
        <w:lastRenderedPageBreak/>
        <w:t>Sommaire</w:t>
      </w:r>
    </w:p>
    <w:p w14:paraId="74F6C226" w14:textId="77777777" w:rsidR="00DE3C89" w:rsidRDefault="00DE3C89" w:rsidP="00A4440B">
      <w:pPr>
        <w:jc w:val="center"/>
        <w:rPr>
          <w:rFonts w:ascii="Arial" w:hAnsi="Arial" w:cs="Arial"/>
        </w:rPr>
      </w:pPr>
    </w:p>
    <w:p w14:paraId="1DF5454F" w14:textId="332F351A" w:rsidR="00D14BAD" w:rsidRDefault="007C0978">
      <w:pPr>
        <w:pStyle w:val="TM1"/>
        <w:rPr>
          <w:rFonts w:asciiTheme="minorHAnsi" w:eastAsiaTheme="minorEastAsia" w:hAnsiTheme="minorHAnsi"/>
          <w:noProof/>
          <w:sz w:val="22"/>
          <w:lang w:eastAsia="fr-FR"/>
        </w:rPr>
      </w:pPr>
      <w:r>
        <w:fldChar w:fldCharType="begin"/>
      </w:r>
      <w:r>
        <w:instrText xml:space="preserve"> TOC \o "1-3" \h \z \t "Article;1;Sous-article;2;Sous sous article;3" </w:instrText>
      </w:r>
      <w:r>
        <w:fldChar w:fldCharType="separate"/>
      </w:r>
      <w:hyperlink w:anchor="_Toc212105580" w:history="1">
        <w:r w:rsidR="00D14BAD" w:rsidRPr="00547146">
          <w:rPr>
            <w:rStyle w:val="Lienhypertexte"/>
            <w:noProof/>
          </w:rPr>
          <w:t>Partie 1 : Méthodologie proposée pour l’organisation du chantier – Planning prévisionnel</w:t>
        </w:r>
        <w:r w:rsidR="00D14BAD">
          <w:rPr>
            <w:noProof/>
            <w:webHidden/>
          </w:rPr>
          <w:tab/>
        </w:r>
        <w:r w:rsidR="00D14BAD">
          <w:rPr>
            <w:noProof/>
            <w:webHidden/>
          </w:rPr>
          <w:fldChar w:fldCharType="begin"/>
        </w:r>
        <w:r w:rsidR="00D14BAD">
          <w:rPr>
            <w:noProof/>
            <w:webHidden/>
          </w:rPr>
          <w:instrText xml:space="preserve"> PAGEREF _Toc212105580 \h </w:instrText>
        </w:r>
        <w:r w:rsidR="00D14BAD">
          <w:rPr>
            <w:noProof/>
            <w:webHidden/>
          </w:rPr>
        </w:r>
        <w:r w:rsidR="00D14BAD">
          <w:rPr>
            <w:noProof/>
            <w:webHidden/>
          </w:rPr>
          <w:fldChar w:fldCharType="separate"/>
        </w:r>
        <w:r w:rsidR="00D14BAD">
          <w:rPr>
            <w:noProof/>
            <w:webHidden/>
          </w:rPr>
          <w:t>3</w:t>
        </w:r>
        <w:r w:rsidR="00D14BAD">
          <w:rPr>
            <w:noProof/>
            <w:webHidden/>
          </w:rPr>
          <w:fldChar w:fldCharType="end"/>
        </w:r>
      </w:hyperlink>
    </w:p>
    <w:p w14:paraId="6570B6BF" w14:textId="394EA5ED" w:rsidR="00D14BAD" w:rsidRDefault="00020CFC">
      <w:pPr>
        <w:pStyle w:val="TM1"/>
        <w:rPr>
          <w:rFonts w:asciiTheme="minorHAnsi" w:eastAsiaTheme="minorEastAsia" w:hAnsiTheme="minorHAnsi"/>
          <w:noProof/>
          <w:sz w:val="22"/>
          <w:lang w:eastAsia="fr-FR"/>
        </w:rPr>
      </w:pPr>
      <w:hyperlink w:anchor="_Toc212105581" w:history="1">
        <w:r w:rsidR="00D14BAD" w:rsidRPr="00547146">
          <w:rPr>
            <w:rStyle w:val="Lienhypertexte"/>
            <w:noProof/>
          </w:rPr>
          <w:t xml:space="preserve">Partie 2 : </w:t>
        </w:r>
        <w:r w:rsidR="00D14BAD" w:rsidRPr="00547146">
          <w:rPr>
            <w:rStyle w:val="Lienhypertexte"/>
            <w:rFonts w:eastAsia="Times New Roman" w:cs="Times New Roman"/>
            <w:bCs/>
            <w:noProof/>
            <w:lang w:eastAsia="fr-FR"/>
          </w:rPr>
          <w:t>Composition et compétence de l’équipe dédiée</w:t>
        </w:r>
        <w:r w:rsidR="00D14BAD">
          <w:rPr>
            <w:noProof/>
            <w:webHidden/>
          </w:rPr>
          <w:tab/>
        </w:r>
        <w:r w:rsidR="00D14BAD">
          <w:rPr>
            <w:noProof/>
            <w:webHidden/>
          </w:rPr>
          <w:fldChar w:fldCharType="begin"/>
        </w:r>
        <w:r w:rsidR="00D14BAD">
          <w:rPr>
            <w:noProof/>
            <w:webHidden/>
          </w:rPr>
          <w:instrText xml:space="preserve"> PAGEREF _Toc212105581 \h </w:instrText>
        </w:r>
        <w:r w:rsidR="00D14BAD">
          <w:rPr>
            <w:noProof/>
            <w:webHidden/>
          </w:rPr>
        </w:r>
        <w:r w:rsidR="00D14BAD">
          <w:rPr>
            <w:noProof/>
            <w:webHidden/>
          </w:rPr>
          <w:fldChar w:fldCharType="separate"/>
        </w:r>
        <w:r w:rsidR="00D14BAD">
          <w:rPr>
            <w:noProof/>
            <w:webHidden/>
          </w:rPr>
          <w:t>3</w:t>
        </w:r>
        <w:r w:rsidR="00D14BAD">
          <w:rPr>
            <w:noProof/>
            <w:webHidden/>
          </w:rPr>
          <w:fldChar w:fldCharType="end"/>
        </w:r>
      </w:hyperlink>
    </w:p>
    <w:p w14:paraId="301FAF6E" w14:textId="7AA8F367" w:rsidR="00D14BAD" w:rsidRDefault="00020CFC">
      <w:pPr>
        <w:pStyle w:val="TM1"/>
        <w:rPr>
          <w:rFonts w:asciiTheme="minorHAnsi" w:eastAsiaTheme="minorEastAsia" w:hAnsiTheme="minorHAnsi"/>
          <w:noProof/>
          <w:sz w:val="22"/>
          <w:lang w:eastAsia="fr-FR"/>
        </w:rPr>
      </w:pPr>
      <w:hyperlink w:anchor="_Toc212105582" w:history="1">
        <w:r w:rsidR="00D14BAD" w:rsidRPr="00547146">
          <w:rPr>
            <w:rStyle w:val="Lienhypertexte"/>
            <w:noProof/>
          </w:rPr>
          <w:t xml:space="preserve">Partie 3 : </w:t>
        </w:r>
        <w:r w:rsidR="00D14BAD" w:rsidRPr="00547146">
          <w:rPr>
            <w:rStyle w:val="Lienhypertexte"/>
            <w:rFonts w:eastAsia="Times New Roman" w:cs="Times New Roman"/>
            <w:bCs/>
            <w:noProof/>
            <w:lang w:eastAsia="fr-FR"/>
          </w:rPr>
          <w:t>Etude de dimensionnement, calcul d’éclairement et production du DOE</w:t>
        </w:r>
        <w:r w:rsidR="00D14BAD">
          <w:rPr>
            <w:noProof/>
            <w:webHidden/>
          </w:rPr>
          <w:tab/>
        </w:r>
        <w:r w:rsidR="00D14BAD">
          <w:rPr>
            <w:noProof/>
            <w:webHidden/>
          </w:rPr>
          <w:fldChar w:fldCharType="begin"/>
        </w:r>
        <w:r w:rsidR="00D14BAD">
          <w:rPr>
            <w:noProof/>
            <w:webHidden/>
          </w:rPr>
          <w:instrText xml:space="preserve"> PAGEREF _Toc212105582 \h </w:instrText>
        </w:r>
        <w:r w:rsidR="00D14BAD">
          <w:rPr>
            <w:noProof/>
            <w:webHidden/>
          </w:rPr>
        </w:r>
        <w:r w:rsidR="00D14BAD">
          <w:rPr>
            <w:noProof/>
            <w:webHidden/>
          </w:rPr>
          <w:fldChar w:fldCharType="separate"/>
        </w:r>
        <w:r w:rsidR="00D14BAD">
          <w:rPr>
            <w:noProof/>
            <w:webHidden/>
          </w:rPr>
          <w:t>3</w:t>
        </w:r>
        <w:r w:rsidR="00D14BAD">
          <w:rPr>
            <w:noProof/>
            <w:webHidden/>
          </w:rPr>
          <w:fldChar w:fldCharType="end"/>
        </w:r>
      </w:hyperlink>
    </w:p>
    <w:p w14:paraId="4A99D3F8" w14:textId="00A7D032" w:rsidR="00D14BAD" w:rsidRDefault="00020CFC">
      <w:pPr>
        <w:pStyle w:val="TM1"/>
        <w:rPr>
          <w:rFonts w:asciiTheme="minorHAnsi" w:eastAsiaTheme="minorEastAsia" w:hAnsiTheme="minorHAnsi"/>
          <w:noProof/>
          <w:sz w:val="22"/>
          <w:lang w:eastAsia="fr-FR"/>
        </w:rPr>
      </w:pPr>
      <w:hyperlink w:anchor="_Toc212105583" w:history="1">
        <w:r w:rsidR="00D14BAD" w:rsidRPr="00547146">
          <w:rPr>
            <w:rStyle w:val="Lienhypertexte"/>
            <w:noProof/>
          </w:rPr>
          <w:t>Partie 4 : Qualité du matériel proposé</w:t>
        </w:r>
        <w:r w:rsidR="00D14BAD">
          <w:rPr>
            <w:noProof/>
            <w:webHidden/>
          </w:rPr>
          <w:tab/>
        </w:r>
        <w:r w:rsidR="00D14BAD">
          <w:rPr>
            <w:noProof/>
            <w:webHidden/>
          </w:rPr>
          <w:fldChar w:fldCharType="begin"/>
        </w:r>
        <w:r w:rsidR="00D14BAD">
          <w:rPr>
            <w:noProof/>
            <w:webHidden/>
          </w:rPr>
          <w:instrText xml:space="preserve"> PAGEREF _Toc212105583 \h </w:instrText>
        </w:r>
        <w:r w:rsidR="00D14BAD">
          <w:rPr>
            <w:noProof/>
            <w:webHidden/>
          </w:rPr>
        </w:r>
        <w:r w:rsidR="00D14BAD">
          <w:rPr>
            <w:noProof/>
            <w:webHidden/>
          </w:rPr>
          <w:fldChar w:fldCharType="separate"/>
        </w:r>
        <w:r w:rsidR="00D14BAD">
          <w:rPr>
            <w:noProof/>
            <w:webHidden/>
          </w:rPr>
          <w:t>3</w:t>
        </w:r>
        <w:r w:rsidR="00D14BAD">
          <w:rPr>
            <w:noProof/>
            <w:webHidden/>
          </w:rPr>
          <w:fldChar w:fldCharType="end"/>
        </w:r>
      </w:hyperlink>
    </w:p>
    <w:p w14:paraId="0A65B61A" w14:textId="51D695ED" w:rsidR="00D14BAD" w:rsidRDefault="00020CFC">
      <w:pPr>
        <w:pStyle w:val="TM1"/>
        <w:rPr>
          <w:rFonts w:asciiTheme="minorHAnsi" w:eastAsiaTheme="minorEastAsia" w:hAnsiTheme="minorHAnsi"/>
          <w:noProof/>
          <w:sz w:val="22"/>
          <w:lang w:eastAsia="fr-FR"/>
        </w:rPr>
      </w:pPr>
      <w:hyperlink w:anchor="_Toc212105584" w:history="1">
        <w:r w:rsidR="00D14BAD" w:rsidRPr="00547146">
          <w:rPr>
            <w:rStyle w:val="Lienhypertexte"/>
            <w:noProof/>
          </w:rPr>
          <w:t>Partie 5 : Retour sur investissement</w:t>
        </w:r>
        <w:r w:rsidR="00D14BAD">
          <w:rPr>
            <w:noProof/>
            <w:webHidden/>
          </w:rPr>
          <w:tab/>
        </w:r>
        <w:r w:rsidR="00D14BAD">
          <w:rPr>
            <w:noProof/>
            <w:webHidden/>
          </w:rPr>
          <w:fldChar w:fldCharType="begin"/>
        </w:r>
        <w:r w:rsidR="00D14BAD">
          <w:rPr>
            <w:noProof/>
            <w:webHidden/>
          </w:rPr>
          <w:instrText xml:space="preserve"> PAGEREF _Toc212105584 \h </w:instrText>
        </w:r>
        <w:r w:rsidR="00D14BAD">
          <w:rPr>
            <w:noProof/>
            <w:webHidden/>
          </w:rPr>
        </w:r>
        <w:r w:rsidR="00D14BAD">
          <w:rPr>
            <w:noProof/>
            <w:webHidden/>
          </w:rPr>
          <w:fldChar w:fldCharType="separate"/>
        </w:r>
        <w:r w:rsidR="00D14BAD">
          <w:rPr>
            <w:noProof/>
            <w:webHidden/>
          </w:rPr>
          <w:t>3</w:t>
        </w:r>
        <w:r w:rsidR="00D14BAD">
          <w:rPr>
            <w:noProof/>
            <w:webHidden/>
          </w:rPr>
          <w:fldChar w:fldCharType="end"/>
        </w:r>
      </w:hyperlink>
    </w:p>
    <w:p w14:paraId="7B07B139" w14:textId="3356346D" w:rsidR="00D14BAD" w:rsidRDefault="00020CFC">
      <w:pPr>
        <w:pStyle w:val="TM1"/>
        <w:rPr>
          <w:rFonts w:asciiTheme="minorHAnsi" w:eastAsiaTheme="minorEastAsia" w:hAnsiTheme="minorHAnsi"/>
          <w:noProof/>
          <w:sz w:val="22"/>
          <w:lang w:eastAsia="fr-FR"/>
        </w:rPr>
      </w:pPr>
      <w:hyperlink w:anchor="_Toc212105585" w:history="1">
        <w:r w:rsidR="00D14BAD" w:rsidRPr="00547146">
          <w:rPr>
            <w:rStyle w:val="Lienhypertexte"/>
            <w:noProof/>
          </w:rPr>
          <w:t xml:space="preserve">Partie 6 : </w:t>
        </w:r>
        <w:r w:rsidR="00D14BAD" w:rsidRPr="00547146">
          <w:rPr>
            <w:rStyle w:val="Lienhypertexte"/>
            <w:rFonts w:cs="Arial"/>
            <w:noProof/>
          </w:rPr>
          <w:t>Performance de l'offre en matière de la protection de l'environnement</w:t>
        </w:r>
        <w:r w:rsidR="00D14BAD">
          <w:rPr>
            <w:noProof/>
            <w:webHidden/>
          </w:rPr>
          <w:tab/>
        </w:r>
        <w:r w:rsidR="00D14BAD">
          <w:rPr>
            <w:noProof/>
            <w:webHidden/>
          </w:rPr>
          <w:fldChar w:fldCharType="begin"/>
        </w:r>
        <w:r w:rsidR="00D14BAD">
          <w:rPr>
            <w:noProof/>
            <w:webHidden/>
          </w:rPr>
          <w:instrText xml:space="preserve"> PAGEREF _Toc212105585 \h </w:instrText>
        </w:r>
        <w:r w:rsidR="00D14BAD">
          <w:rPr>
            <w:noProof/>
            <w:webHidden/>
          </w:rPr>
        </w:r>
        <w:r w:rsidR="00D14BAD">
          <w:rPr>
            <w:noProof/>
            <w:webHidden/>
          </w:rPr>
          <w:fldChar w:fldCharType="separate"/>
        </w:r>
        <w:r w:rsidR="00D14BAD">
          <w:rPr>
            <w:noProof/>
            <w:webHidden/>
          </w:rPr>
          <w:t>4</w:t>
        </w:r>
        <w:r w:rsidR="00D14BAD">
          <w:rPr>
            <w:noProof/>
            <w:webHidden/>
          </w:rPr>
          <w:fldChar w:fldCharType="end"/>
        </w:r>
      </w:hyperlink>
    </w:p>
    <w:p w14:paraId="2ADA9577" w14:textId="6AD1E700" w:rsidR="009D1BF7" w:rsidRPr="00D0769B" w:rsidRDefault="007C0978" w:rsidP="00DE3C89">
      <w:pPr>
        <w:rPr>
          <w:rFonts w:ascii="Arial" w:hAnsi="Arial" w:cs="Arial"/>
          <w:sz w:val="22"/>
        </w:rPr>
      </w:pPr>
      <w:r>
        <w:rPr>
          <w:rFonts w:ascii="Arial" w:hAnsi="Arial"/>
        </w:rPr>
        <w:fldChar w:fldCharType="end"/>
      </w:r>
      <w:r w:rsidR="009D1BF7" w:rsidRPr="00D0769B">
        <w:rPr>
          <w:rFonts w:ascii="Arial" w:hAnsi="Arial" w:cs="Arial"/>
          <w:sz w:val="22"/>
        </w:rPr>
        <w:br w:type="page"/>
      </w:r>
    </w:p>
    <w:p w14:paraId="19953115" w14:textId="1BC0D0E0" w:rsidR="00EF1E56" w:rsidRPr="00815D24" w:rsidRDefault="00526502" w:rsidP="00526502">
      <w:pPr>
        <w:pStyle w:val="Titre1"/>
        <w:numPr>
          <w:ilvl w:val="0"/>
          <w:numId w:val="0"/>
        </w:numPr>
        <w:ind w:left="360" w:hanging="360"/>
      </w:pPr>
      <w:bookmarkStart w:id="1" w:name="_Toc58427894"/>
      <w:bookmarkStart w:id="2" w:name="_Toc212105580"/>
      <w:r>
        <w:lastRenderedPageBreak/>
        <w:t xml:space="preserve">Partie 1 : </w:t>
      </w:r>
      <w:bookmarkEnd w:id="1"/>
      <w:r>
        <w:t>Méthodologie proposée pour l’organisation du chantier</w:t>
      </w:r>
      <w:r w:rsidR="00057AEF">
        <w:t xml:space="preserve"> – Planning </w:t>
      </w:r>
      <w:r>
        <w:t>prévisionnel</w:t>
      </w:r>
      <w:bookmarkEnd w:id="2"/>
      <w:r w:rsidR="00EF1E56" w:rsidRPr="00EF1E56">
        <w:tab/>
      </w:r>
    </w:p>
    <w:p w14:paraId="3B59FAA2" w14:textId="77777777" w:rsidR="00875ED9" w:rsidRDefault="00526502" w:rsidP="0001403E">
      <w:pPr>
        <w:spacing w:after="0" w:line="240" w:lineRule="auto"/>
        <w:jc w:val="both"/>
        <w:rPr>
          <w:rFonts w:ascii="Arial" w:hAnsi="Arial" w:cs="Arial"/>
        </w:rPr>
      </w:pPr>
      <w:r>
        <w:rPr>
          <w:rFonts w:ascii="Arial" w:hAnsi="Arial" w:cs="Arial"/>
        </w:rPr>
        <w:t>Le candidat décrit les différentes étapes nécessaires à la réalisation du chantier. Il joint à son offre un planning prévisionnel qui reprend chaque étape décrite et en indique la durée.</w:t>
      </w:r>
    </w:p>
    <w:p w14:paraId="7F3ED0E5" w14:textId="77777777" w:rsidR="00875ED9" w:rsidRDefault="00875ED9" w:rsidP="0001403E">
      <w:pPr>
        <w:spacing w:after="0" w:line="240" w:lineRule="auto"/>
        <w:jc w:val="both"/>
        <w:rPr>
          <w:rFonts w:ascii="Arial" w:hAnsi="Arial" w:cs="Arial"/>
        </w:rPr>
      </w:pPr>
    </w:p>
    <w:p w14:paraId="0587D72F" w14:textId="5D0B3FA2" w:rsidR="00526502" w:rsidRDefault="00CC6A32" w:rsidP="0001403E">
      <w:pPr>
        <w:jc w:val="both"/>
        <w:rPr>
          <w:rFonts w:ascii="Arial" w:hAnsi="Arial" w:cs="Arial"/>
        </w:rPr>
      </w:pPr>
      <w:r>
        <w:rPr>
          <w:rFonts w:ascii="Arial" w:hAnsi="Arial" w:cs="Arial"/>
        </w:rPr>
        <w:t xml:space="preserve">La notion de continuité </w:t>
      </w:r>
      <w:r w:rsidR="007D79A2">
        <w:rPr>
          <w:rFonts w:ascii="Arial" w:hAnsi="Arial" w:cs="Arial"/>
        </w:rPr>
        <w:t>d’éclairage</w:t>
      </w:r>
      <w:r>
        <w:rPr>
          <w:rFonts w:ascii="Arial" w:hAnsi="Arial" w:cs="Arial"/>
        </w:rPr>
        <w:t xml:space="preserve"> doit être prise en compte et décrite au travers des étapes. Les phases bruyantes devront aussi ressortir</w:t>
      </w:r>
      <w:r w:rsidR="00370E21">
        <w:rPr>
          <w:rFonts w:ascii="Arial" w:hAnsi="Arial" w:cs="Arial"/>
        </w:rPr>
        <w:t>.</w:t>
      </w:r>
    </w:p>
    <w:p w14:paraId="13950A96" w14:textId="4330F99F" w:rsidR="003376A9" w:rsidRDefault="003376A9" w:rsidP="0001403E">
      <w:pPr>
        <w:jc w:val="both"/>
      </w:pPr>
      <w:r w:rsidRPr="00161463">
        <w:rPr>
          <w:highlight w:val="cyan"/>
        </w:rPr>
        <w:t>……………………….</w:t>
      </w:r>
    </w:p>
    <w:p w14:paraId="42C8A701" w14:textId="77777777" w:rsidR="0043176F" w:rsidRDefault="0043176F" w:rsidP="0043176F">
      <w:pPr>
        <w:spacing w:after="0"/>
        <w:jc w:val="both"/>
        <w:rPr>
          <w:rFonts w:ascii="Arial" w:hAnsi="Arial" w:cs="Arial"/>
        </w:rPr>
      </w:pPr>
    </w:p>
    <w:p w14:paraId="13D5EF9F" w14:textId="1B7C594D" w:rsidR="00D14BAD" w:rsidRPr="00DE3C89" w:rsidRDefault="00D14BAD" w:rsidP="00D14BAD">
      <w:pPr>
        <w:pStyle w:val="Titre1"/>
        <w:numPr>
          <w:ilvl w:val="0"/>
          <w:numId w:val="0"/>
        </w:numPr>
        <w:ind w:left="360" w:hanging="360"/>
      </w:pPr>
      <w:bookmarkStart w:id="3" w:name="_Toc212105581"/>
      <w:r>
        <w:t xml:space="preserve">Partie 2 : </w:t>
      </w:r>
      <w:r>
        <w:rPr>
          <w:rFonts w:eastAsia="Times New Roman" w:cs="Times New Roman"/>
          <w:bCs/>
          <w:lang w:eastAsia="fr-FR"/>
        </w:rPr>
        <w:t>Composition et compétence de l’équipe dédiée</w:t>
      </w:r>
      <w:bookmarkEnd w:id="3"/>
    </w:p>
    <w:p w14:paraId="78D4F1EF" w14:textId="77777777" w:rsidR="00D14BAD" w:rsidRDefault="00D14BAD" w:rsidP="00D14BAD">
      <w:pPr>
        <w:spacing w:after="0"/>
        <w:jc w:val="both"/>
        <w:rPr>
          <w:rFonts w:ascii="Arial" w:hAnsi="Arial" w:cs="Arial"/>
        </w:rPr>
      </w:pPr>
      <w:r>
        <w:rPr>
          <w:rFonts w:ascii="Arial" w:hAnsi="Arial" w:cs="Arial"/>
        </w:rPr>
        <w:t>Le candidat décrit l’équipe qui sera dédiée à l’exécution du chantier. Il précise la composition de l’équipe et indique le profil des intervenants. Il joint les CV faisant apparaitre les qualifications professionnelles pertinentes des personnes physiques intervenant dans le cadre de l’exécution du marché</w:t>
      </w:r>
    </w:p>
    <w:p w14:paraId="1C524D3F" w14:textId="77777777" w:rsidR="00D14BAD" w:rsidRDefault="00D14BAD" w:rsidP="00D14BAD">
      <w:pPr>
        <w:spacing w:after="0"/>
        <w:jc w:val="both"/>
        <w:rPr>
          <w:rFonts w:ascii="Arial" w:hAnsi="Arial" w:cs="Arial"/>
        </w:rPr>
      </w:pPr>
      <w:r w:rsidRPr="00161463">
        <w:rPr>
          <w:highlight w:val="cyan"/>
        </w:rPr>
        <w:t>……………………….</w:t>
      </w:r>
    </w:p>
    <w:p w14:paraId="48E52838" w14:textId="77777777" w:rsidR="0043176F" w:rsidRPr="00AA23E6" w:rsidRDefault="0043176F" w:rsidP="0001403E">
      <w:pPr>
        <w:jc w:val="both"/>
        <w:rPr>
          <w:rFonts w:ascii="Arial" w:hAnsi="Arial" w:cs="Arial"/>
        </w:rPr>
      </w:pPr>
    </w:p>
    <w:p w14:paraId="543537BE" w14:textId="61B02CAA" w:rsidR="00DA6C69" w:rsidRPr="00DE3C89" w:rsidRDefault="00526502" w:rsidP="00526502">
      <w:pPr>
        <w:pStyle w:val="Titre1"/>
        <w:numPr>
          <w:ilvl w:val="0"/>
          <w:numId w:val="0"/>
        </w:numPr>
        <w:ind w:left="360" w:hanging="360"/>
      </w:pPr>
      <w:bookmarkStart w:id="4" w:name="_Toc58427895"/>
      <w:bookmarkStart w:id="5" w:name="_Toc212105582"/>
      <w:r>
        <w:t xml:space="preserve">Partie </w:t>
      </w:r>
      <w:r w:rsidR="00D14BAD">
        <w:t>3</w:t>
      </w:r>
      <w:r>
        <w:t xml:space="preserve"> : </w:t>
      </w:r>
      <w:bookmarkEnd w:id="4"/>
      <w:r w:rsidR="0043176F" w:rsidRPr="00276214">
        <w:rPr>
          <w:rFonts w:eastAsia="Times New Roman" w:cs="Times New Roman"/>
          <w:bCs/>
          <w:lang w:eastAsia="fr-FR"/>
        </w:rPr>
        <w:t>Etude de dimensionnement, calcul d’éclairement et production du DOE</w:t>
      </w:r>
      <w:bookmarkEnd w:id="5"/>
    </w:p>
    <w:p w14:paraId="3EEFAF72" w14:textId="5D7ADA09" w:rsidR="0043176F" w:rsidRDefault="0043176F" w:rsidP="003376A9">
      <w:pPr>
        <w:spacing w:after="0"/>
        <w:jc w:val="both"/>
        <w:rPr>
          <w:rFonts w:ascii="Arial" w:hAnsi="Arial" w:cs="Arial"/>
        </w:rPr>
      </w:pPr>
    </w:p>
    <w:p w14:paraId="386B2AA1" w14:textId="22A433EB" w:rsidR="0043176F" w:rsidRDefault="0043176F" w:rsidP="003376A9">
      <w:pPr>
        <w:spacing w:after="0"/>
        <w:jc w:val="both"/>
        <w:rPr>
          <w:rFonts w:ascii="Arial" w:hAnsi="Arial" w:cs="Arial"/>
        </w:rPr>
      </w:pPr>
    </w:p>
    <w:p w14:paraId="10687CF0" w14:textId="419E453D" w:rsidR="0043176F" w:rsidRPr="0043176F" w:rsidRDefault="0043176F" w:rsidP="003376A9">
      <w:pPr>
        <w:spacing w:after="0"/>
        <w:jc w:val="both"/>
        <w:rPr>
          <w:rFonts w:ascii="Arial" w:hAnsi="Arial" w:cs="Arial"/>
        </w:rPr>
      </w:pPr>
      <w:r w:rsidRPr="00276214">
        <w:rPr>
          <w:rFonts w:ascii="Arial" w:eastAsia="Times New Roman" w:hAnsi="Arial" w:cs="Arial"/>
          <w:bCs/>
          <w:lang w:eastAsia="fr-FR"/>
        </w:rPr>
        <w:t>Le candidat indique la méthodologie des études de dimensionnement</w:t>
      </w:r>
    </w:p>
    <w:p w14:paraId="33044424" w14:textId="234F9331" w:rsidR="003376A9" w:rsidRPr="0043176F" w:rsidRDefault="003376A9" w:rsidP="003376A9">
      <w:pPr>
        <w:spacing w:after="0"/>
        <w:jc w:val="both"/>
        <w:rPr>
          <w:rFonts w:ascii="Arial" w:hAnsi="Arial" w:cs="Arial"/>
        </w:rPr>
      </w:pPr>
    </w:p>
    <w:p w14:paraId="471E1949" w14:textId="77777777" w:rsidR="00276214" w:rsidRDefault="00276214" w:rsidP="00276214">
      <w:pPr>
        <w:spacing w:after="0"/>
        <w:jc w:val="both"/>
        <w:rPr>
          <w:rFonts w:ascii="Arial" w:hAnsi="Arial" w:cs="Arial"/>
        </w:rPr>
      </w:pPr>
      <w:r w:rsidRPr="00161463">
        <w:rPr>
          <w:highlight w:val="cyan"/>
        </w:rPr>
        <w:t>……………………….</w:t>
      </w:r>
    </w:p>
    <w:p w14:paraId="40A74563" w14:textId="13C3D143" w:rsidR="0043176F" w:rsidRPr="00276214" w:rsidRDefault="0043176F" w:rsidP="003376A9">
      <w:pPr>
        <w:spacing w:after="0"/>
        <w:jc w:val="both"/>
        <w:rPr>
          <w:rFonts w:ascii="Arial" w:hAnsi="Arial" w:cs="Arial"/>
        </w:rPr>
      </w:pPr>
    </w:p>
    <w:p w14:paraId="5A3FBB73" w14:textId="1A222327" w:rsidR="0043176F" w:rsidRDefault="0043176F" w:rsidP="003376A9">
      <w:pPr>
        <w:spacing w:after="0"/>
        <w:jc w:val="both"/>
        <w:rPr>
          <w:rFonts w:ascii="Arial" w:hAnsi="Arial" w:cs="Arial"/>
        </w:rPr>
      </w:pPr>
      <w:r w:rsidRPr="00276214">
        <w:rPr>
          <w:rFonts w:ascii="Arial" w:hAnsi="Arial" w:cs="Arial"/>
        </w:rPr>
        <w:t>Le candidat indique le mode de calcul d’éclairement</w:t>
      </w:r>
    </w:p>
    <w:p w14:paraId="013A3BE5" w14:textId="77777777" w:rsidR="00276214" w:rsidRDefault="00276214" w:rsidP="00276214">
      <w:pPr>
        <w:spacing w:after="0"/>
        <w:jc w:val="both"/>
        <w:rPr>
          <w:rFonts w:ascii="Arial" w:hAnsi="Arial" w:cs="Arial"/>
        </w:rPr>
      </w:pPr>
      <w:r w:rsidRPr="00161463">
        <w:rPr>
          <w:highlight w:val="cyan"/>
        </w:rPr>
        <w:t>……………………….</w:t>
      </w:r>
    </w:p>
    <w:p w14:paraId="31232FD8" w14:textId="5CAD58F3" w:rsidR="0043176F" w:rsidRPr="005B301B" w:rsidRDefault="0043176F" w:rsidP="0043176F">
      <w:pPr>
        <w:spacing w:after="0"/>
        <w:jc w:val="both"/>
        <w:rPr>
          <w:rFonts w:ascii="Arial" w:hAnsi="Arial" w:cs="Arial"/>
        </w:rPr>
      </w:pPr>
    </w:p>
    <w:p w14:paraId="4F929945" w14:textId="532F6288" w:rsidR="0043176F" w:rsidRDefault="0043176F" w:rsidP="003376A9">
      <w:pPr>
        <w:spacing w:after="0"/>
        <w:jc w:val="both"/>
        <w:rPr>
          <w:rFonts w:ascii="Arial" w:hAnsi="Arial" w:cs="Arial"/>
        </w:rPr>
      </w:pPr>
      <w:r w:rsidRPr="00276214">
        <w:rPr>
          <w:rFonts w:ascii="Arial" w:hAnsi="Arial" w:cs="Arial"/>
        </w:rPr>
        <w:t>Le candidat indique la méthodologie de production du DOE</w:t>
      </w:r>
    </w:p>
    <w:p w14:paraId="08366B0D" w14:textId="77777777" w:rsidR="0043176F" w:rsidRPr="005B301B" w:rsidRDefault="0043176F" w:rsidP="0043176F">
      <w:pPr>
        <w:spacing w:after="0"/>
        <w:jc w:val="both"/>
        <w:rPr>
          <w:rFonts w:ascii="Arial" w:hAnsi="Arial" w:cs="Arial"/>
        </w:rPr>
      </w:pPr>
      <w:r w:rsidRPr="005B301B">
        <w:rPr>
          <w:rFonts w:ascii="Arial" w:hAnsi="Arial" w:cs="Arial"/>
          <w:highlight w:val="cyan"/>
        </w:rPr>
        <w:t>……………………….</w:t>
      </w:r>
    </w:p>
    <w:p w14:paraId="5BE3EE1F" w14:textId="77777777" w:rsidR="0043176F" w:rsidRPr="0043176F" w:rsidRDefault="0043176F" w:rsidP="003376A9">
      <w:pPr>
        <w:spacing w:after="0"/>
        <w:jc w:val="both"/>
        <w:rPr>
          <w:rFonts w:ascii="Arial" w:hAnsi="Arial" w:cs="Arial"/>
        </w:rPr>
      </w:pPr>
    </w:p>
    <w:p w14:paraId="6CAF4AA3" w14:textId="28D39C08" w:rsidR="00DA6C69" w:rsidRPr="0089085F" w:rsidRDefault="00057AEF" w:rsidP="00057AEF">
      <w:pPr>
        <w:pStyle w:val="Titre1"/>
        <w:numPr>
          <w:ilvl w:val="0"/>
          <w:numId w:val="0"/>
        </w:numPr>
        <w:ind w:left="360" w:hanging="360"/>
      </w:pPr>
      <w:bookmarkStart w:id="6" w:name="_Toc58427896"/>
      <w:bookmarkStart w:id="7" w:name="_Toc212105583"/>
      <w:r>
        <w:t xml:space="preserve">Partie </w:t>
      </w:r>
      <w:r w:rsidR="00D14BAD">
        <w:t>4</w:t>
      </w:r>
      <w:r>
        <w:t xml:space="preserve"> : </w:t>
      </w:r>
      <w:bookmarkEnd w:id="6"/>
      <w:r>
        <w:t>Qualité du matériel proposé</w:t>
      </w:r>
      <w:bookmarkEnd w:id="7"/>
    </w:p>
    <w:p w14:paraId="6DB71E58" w14:textId="35F20B79" w:rsidR="00057AEF" w:rsidRDefault="00057AEF" w:rsidP="000E58F9">
      <w:pPr>
        <w:spacing w:after="0"/>
        <w:jc w:val="both"/>
        <w:rPr>
          <w:rFonts w:ascii="Arial" w:hAnsi="Arial" w:cs="Arial"/>
        </w:rPr>
      </w:pPr>
      <w:r>
        <w:rPr>
          <w:rFonts w:ascii="Arial" w:hAnsi="Arial" w:cs="Arial"/>
        </w:rPr>
        <w:t>Le candidat présente le matériel</w:t>
      </w:r>
      <w:r w:rsidR="00875ED9">
        <w:rPr>
          <w:rFonts w:ascii="Arial" w:hAnsi="Arial" w:cs="Arial"/>
        </w:rPr>
        <w:t>, outillage</w:t>
      </w:r>
      <w:r>
        <w:rPr>
          <w:rFonts w:ascii="Arial" w:hAnsi="Arial" w:cs="Arial"/>
        </w:rPr>
        <w:t xml:space="preserve"> qu’il propose pour l’exécution du chantier en cohérence avec les spécifications indiquées dans le CCTP. </w:t>
      </w:r>
    </w:p>
    <w:p w14:paraId="469C4334" w14:textId="6025465D" w:rsidR="00875ED9" w:rsidRDefault="00875ED9" w:rsidP="000E58F9">
      <w:pPr>
        <w:spacing w:after="0"/>
        <w:jc w:val="both"/>
        <w:rPr>
          <w:rFonts w:ascii="Arial" w:hAnsi="Arial" w:cs="Arial"/>
        </w:rPr>
      </w:pPr>
    </w:p>
    <w:p w14:paraId="1109451D" w14:textId="5F6B6ED0" w:rsidR="00875ED9" w:rsidRDefault="003376A9" w:rsidP="000E58F9">
      <w:pPr>
        <w:spacing w:after="0"/>
        <w:jc w:val="both"/>
        <w:rPr>
          <w:rFonts w:ascii="Arial" w:hAnsi="Arial" w:cs="Arial"/>
        </w:rPr>
      </w:pPr>
      <w:r w:rsidRPr="00161463">
        <w:rPr>
          <w:highlight w:val="cyan"/>
        </w:rPr>
        <w:t>……………………….</w:t>
      </w:r>
    </w:p>
    <w:p w14:paraId="44A11798" w14:textId="0A21B0E8" w:rsidR="00875ED9" w:rsidRPr="0089085F" w:rsidRDefault="00875ED9" w:rsidP="00875ED9">
      <w:pPr>
        <w:pStyle w:val="Titre1"/>
        <w:numPr>
          <w:ilvl w:val="0"/>
          <w:numId w:val="0"/>
        </w:numPr>
        <w:ind w:left="360" w:hanging="360"/>
      </w:pPr>
      <w:bookmarkStart w:id="8" w:name="_Toc212105584"/>
      <w:r>
        <w:t xml:space="preserve">Partie </w:t>
      </w:r>
      <w:r w:rsidR="00D14BAD">
        <w:t>5</w:t>
      </w:r>
      <w:r>
        <w:t> : Retour sur investissement</w:t>
      </w:r>
      <w:bookmarkEnd w:id="8"/>
    </w:p>
    <w:p w14:paraId="3D925EF4" w14:textId="5339D555" w:rsidR="00422744" w:rsidRPr="0001403E" w:rsidRDefault="00422744" w:rsidP="000E58F9">
      <w:pPr>
        <w:spacing w:after="0"/>
        <w:jc w:val="both"/>
        <w:rPr>
          <w:rFonts w:ascii="Arial" w:hAnsi="Arial" w:cs="Arial"/>
          <w:szCs w:val="20"/>
        </w:rPr>
      </w:pPr>
      <w:r w:rsidRPr="0001403E">
        <w:rPr>
          <w:rFonts w:ascii="Arial" w:hAnsi="Arial" w:cs="Arial"/>
          <w:szCs w:val="20"/>
        </w:rPr>
        <w:t>L’engagement sur retour sur investissement sera détaillé par un calcul.</w:t>
      </w:r>
    </w:p>
    <w:p w14:paraId="1BD6EFA7" w14:textId="77777777" w:rsidR="00422744" w:rsidRPr="0001403E" w:rsidRDefault="00422744" w:rsidP="00422744">
      <w:pPr>
        <w:rPr>
          <w:rFonts w:ascii="Arial" w:hAnsi="Arial" w:cs="Arial"/>
          <w:szCs w:val="20"/>
        </w:rPr>
      </w:pPr>
      <w:r w:rsidRPr="0001403E">
        <w:rPr>
          <w:rFonts w:ascii="Arial" w:hAnsi="Arial" w:cs="Arial"/>
          <w:szCs w:val="20"/>
        </w:rPr>
        <w:t xml:space="preserve">Pour effectuer le calcul du RI, le prix de référence du KWh sera le suivant : </w:t>
      </w:r>
    </w:p>
    <w:p w14:paraId="1FB4A3A0" w14:textId="131B38A2" w:rsidR="00422744" w:rsidRPr="0001403E" w:rsidRDefault="00422744" w:rsidP="0001403E">
      <w:pPr>
        <w:pStyle w:val="Paragraphedeliste"/>
        <w:numPr>
          <w:ilvl w:val="0"/>
          <w:numId w:val="35"/>
        </w:numPr>
        <w:rPr>
          <w:rFonts w:ascii="Arial" w:hAnsi="Arial" w:cs="Arial"/>
          <w:szCs w:val="20"/>
        </w:rPr>
      </w:pPr>
      <w:r w:rsidRPr="0001403E">
        <w:rPr>
          <w:rFonts w:ascii="Arial" w:hAnsi="Arial" w:cs="Arial"/>
          <w:szCs w:val="20"/>
        </w:rPr>
        <w:t>Prix du kWh HP Saison Basse : 0.3537 €</w:t>
      </w:r>
    </w:p>
    <w:p w14:paraId="6FF5EF50" w14:textId="5A913FB4" w:rsidR="00422744" w:rsidRPr="0001403E" w:rsidRDefault="00422744" w:rsidP="0001403E">
      <w:pPr>
        <w:pStyle w:val="Paragraphedeliste"/>
        <w:numPr>
          <w:ilvl w:val="0"/>
          <w:numId w:val="35"/>
        </w:numPr>
        <w:rPr>
          <w:rFonts w:ascii="Arial" w:hAnsi="Arial" w:cs="Arial"/>
          <w:szCs w:val="20"/>
        </w:rPr>
      </w:pPr>
      <w:r w:rsidRPr="0001403E">
        <w:rPr>
          <w:rFonts w:ascii="Arial" w:hAnsi="Arial" w:cs="Arial"/>
          <w:szCs w:val="20"/>
        </w:rPr>
        <w:t>Prix du kWh HC Saison Basse : 0.3249 €</w:t>
      </w:r>
    </w:p>
    <w:p w14:paraId="038983F6" w14:textId="67F836D3" w:rsidR="0043176F" w:rsidRDefault="0043176F" w:rsidP="000E58F9">
      <w:pPr>
        <w:spacing w:after="0"/>
        <w:jc w:val="both"/>
      </w:pPr>
    </w:p>
    <w:p w14:paraId="57A1BE20" w14:textId="486D2B37" w:rsidR="0088161E" w:rsidRDefault="0043176F" w:rsidP="000E58F9">
      <w:pPr>
        <w:spacing w:after="0"/>
        <w:jc w:val="both"/>
        <w:rPr>
          <w:rFonts w:ascii="Arial" w:hAnsi="Arial" w:cs="Arial"/>
        </w:rPr>
      </w:pPr>
      <w:r w:rsidRPr="00CF0E6E">
        <w:rPr>
          <w:rFonts w:ascii="Arial" w:hAnsi="Arial" w:cs="Arial"/>
        </w:rPr>
        <w:t>La méthode de calcul</w:t>
      </w:r>
      <w:bookmarkStart w:id="9" w:name="_GoBack"/>
      <w:bookmarkEnd w:id="9"/>
      <w:r w:rsidR="0088161E">
        <w:rPr>
          <w:rFonts w:ascii="Arial" w:hAnsi="Arial" w:cs="Arial"/>
        </w:rPr>
        <w:t>,</w:t>
      </w:r>
      <w:r w:rsidRPr="00CF0E6E">
        <w:rPr>
          <w:rFonts w:ascii="Arial" w:hAnsi="Arial" w:cs="Arial"/>
        </w:rPr>
        <w:t xml:space="preserve"> </w:t>
      </w:r>
      <w:r w:rsidR="0088161E">
        <w:rPr>
          <w:rFonts w:ascii="Arial" w:hAnsi="Arial" w:cs="Arial"/>
        </w:rPr>
        <w:t xml:space="preserve">se basant uniquement sur la tranche ferme, </w:t>
      </w:r>
      <w:r w:rsidRPr="00CF0E6E">
        <w:rPr>
          <w:rFonts w:ascii="Arial" w:hAnsi="Arial" w:cs="Arial"/>
        </w:rPr>
        <w:t>est la suivante </w:t>
      </w:r>
      <w:r w:rsidR="00CF0E6E" w:rsidRPr="00CF0E6E">
        <w:rPr>
          <w:rFonts w:ascii="Arial" w:hAnsi="Arial" w:cs="Arial"/>
        </w:rPr>
        <w:t>:</w:t>
      </w:r>
      <w:r w:rsidRPr="00CF0E6E">
        <w:rPr>
          <w:rFonts w:ascii="Arial" w:hAnsi="Arial" w:cs="Arial"/>
        </w:rPr>
        <w:t xml:space="preserve"> </w:t>
      </w:r>
    </w:p>
    <w:p w14:paraId="02B10EC3" w14:textId="530B8D5B" w:rsidR="0088161E" w:rsidRDefault="0088161E" w:rsidP="00CF0E6E">
      <w:pPr>
        <w:spacing w:after="0"/>
        <w:jc w:val="both"/>
        <w:rPr>
          <w:rFonts w:ascii="Arial" w:hAnsi="Arial" w:cs="Arial"/>
        </w:rPr>
      </w:pPr>
    </w:p>
    <w:tbl>
      <w:tblPr>
        <w:tblStyle w:val="Grilledutableau"/>
        <w:tblW w:w="0" w:type="auto"/>
        <w:tblLook w:val="04A0" w:firstRow="1" w:lastRow="0" w:firstColumn="1" w:lastColumn="0" w:noHBand="0" w:noVBand="1"/>
      </w:tblPr>
      <w:tblGrid>
        <w:gridCol w:w="3020"/>
        <w:gridCol w:w="3021"/>
        <w:gridCol w:w="3021"/>
      </w:tblGrid>
      <w:tr w:rsidR="0088161E" w14:paraId="08ABF413" w14:textId="77777777" w:rsidTr="0088161E">
        <w:tc>
          <w:tcPr>
            <w:tcW w:w="3020" w:type="dxa"/>
          </w:tcPr>
          <w:p w14:paraId="4C5F42DF" w14:textId="0AD07AF9" w:rsidR="0088161E" w:rsidRPr="008C26E9" w:rsidRDefault="0088161E" w:rsidP="00CF0E6E">
            <w:pPr>
              <w:jc w:val="both"/>
              <w:rPr>
                <w:rFonts w:ascii="Arial" w:hAnsi="Arial" w:cs="Arial"/>
                <w:b/>
              </w:rPr>
            </w:pPr>
            <w:r w:rsidRPr="008C26E9">
              <w:rPr>
                <w:rFonts w:ascii="Arial" w:hAnsi="Arial" w:cs="Arial"/>
                <w:b/>
              </w:rPr>
              <w:t>Installation</w:t>
            </w:r>
          </w:p>
        </w:tc>
        <w:tc>
          <w:tcPr>
            <w:tcW w:w="3021" w:type="dxa"/>
          </w:tcPr>
          <w:p w14:paraId="7D954CA2" w14:textId="1C2B3C9E" w:rsidR="0088161E" w:rsidRPr="008C26E9" w:rsidRDefault="0088161E" w:rsidP="00CF0E6E">
            <w:pPr>
              <w:jc w:val="both"/>
              <w:rPr>
                <w:rFonts w:ascii="Arial" w:hAnsi="Arial" w:cs="Arial"/>
                <w:b/>
              </w:rPr>
            </w:pPr>
            <w:r w:rsidRPr="008C26E9">
              <w:rPr>
                <w:rFonts w:ascii="Arial" w:hAnsi="Arial" w:cs="Arial"/>
                <w:b/>
              </w:rPr>
              <w:t>Existante</w:t>
            </w:r>
          </w:p>
        </w:tc>
        <w:tc>
          <w:tcPr>
            <w:tcW w:w="3021" w:type="dxa"/>
          </w:tcPr>
          <w:p w14:paraId="63A9EB12" w14:textId="73608246" w:rsidR="0088161E" w:rsidRPr="008C26E9" w:rsidRDefault="0088161E" w:rsidP="00CF0E6E">
            <w:pPr>
              <w:jc w:val="both"/>
              <w:rPr>
                <w:rFonts w:ascii="Arial" w:hAnsi="Arial" w:cs="Arial"/>
                <w:b/>
              </w:rPr>
            </w:pPr>
            <w:r w:rsidRPr="008C26E9">
              <w:rPr>
                <w:rFonts w:ascii="Arial" w:hAnsi="Arial" w:cs="Arial"/>
                <w:b/>
              </w:rPr>
              <w:t>Proposée</w:t>
            </w:r>
          </w:p>
        </w:tc>
      </w:tr>
      <w:tr w:rsidR="0088161E" w14:paraId="15E516B2" w14:textId="77777777" w:rsidTr="0088161E">
        <w:tc>
          <w:tcPr>
            <w:tcW w:w="3020" w:type="dxa"/>
          </w:tcPr>
          <w:p w14:paraId="47BF2AE8" w14:textId="48E89178" w:rsidR="0088161E" w:rsidRPr="008C26E9" w:rsidRDefault="0088161E" w:rsidP="008C26E9">
            <w:pPr>
              <w:jc w:val="both"/>
              <w:rPr>
                <w:rFonts w:ascii="Arial" w:hAnsi="Arial" w:cs="Arial"/>
              </w:rPr>
            </w:pPr>
            <w:r w:rsidRPr="008C26E9">
              <w:rPr>
                <w:rFonts w:ascii="Arial" w:hAnsi="Arial" w:cs="Arial"/>
              </w:rPr>
              <w:t>Puissance de l’installation</w:t>
            </w:r>
            <w:r w:rsidR="008C26E9">
              <w:rPr>
                <w:rFonts w:ascii="Arial" w:hAnsi="Arial" w:cs="Arial"/>
              </w:rPr>
              <w:t xml:space="preserve"> (dit P)</w:t>
            </w:r>
          </w:p>
        </w:tc>
        <w:tc>
          <w:tcPr>
            <w:tcW w:w="3021" w:type="dxa"/>
          </w:tcPr>
          <w:p w14:paraId="0BDDF45B" w14:textId="77777777" w:rsidR="0088161E" w:rsidRDefault="0088161E" w:rsidP="00CF0E6E">
            <w:pPr>
              <w:jc w:val="both"/>
              <w:rPr>
                <w:rFonts w:ascii="Arial" w:hAnsi="Arial" w:cs="Arial"/>
              </w:rPr>
            </w:pPr>
          </w:p>
        </w:tc>
        <w:tc>
          <w:tcPr>
            <w:tcW w:w="3021" w:type="dxa"/>
          </w:tcPr>
          <w:p w14:paraId="5CF3F404" w14:textId="77777777" w:rsidR="0088161E" w:rsidRDefault="0088161E" w:rsidP="00CF0E6E">
            <w:pPr>
              <w:jc w:val="both"/>
              <w:rPr>
                <w:rFonts w:ascii="Arial" w:hAnsi="Arial" w:cs="Arial"/>
              </w:rPr>
            </w:pPr>
          </w:p>
        </w:tc>
      </w:tr>
      <w:tr w:rsidR="0088161E" w14:paraId="0E94C4FB" w14:textId="77777777" w:rsidTr="0088161E">
        <w:tc>
          <w:tcPr>
            <w:tcW w:w="3020" w:type="dxa"/>
          </w:tcPr>
          <w:p w14:paraId="10A46AF5" w14:textId="197EF239" w:rsidR="0088161E" w:rsidRDefault="0088161E" w:rsidP="00CF0E6E">
            <w:pPr>
              <w:jc w:val="both"/>
              <w:rPr>
                <w:rFonts w:ascii="Arial" w:hAnsi="Arial" w:cs="Arial"/>
              </w:rPr>
            </w:pPr>
            <w:r>
              <w:rPr>
                <w:rFonts w:ascii="Arial" w:hAnsi="Arial" w:cs="Arial"/>
              </w:rPr>
              <w:t>Durée d’éclairement (h) moyenne de 8h/j</w:t>
            </w:r>
            <w:r w:rsidR="008C26E9">
              <w:rPr>
                <w:rFonts w:ascii="Arial" w:hAnsi="Arial" w:cs="Arial"/>
              </w:rPr>
              <w:t xml:space="preserve"> (dit D)</w:t>
            </w:r>
          </w:p>
        </w:tc>
        <w:tc>
          <w:tcPr>
            <w:tcW w:w="3021" w:type="dxa"/>
          </w:tcPr>
          <w:p w14:paraId="0EA7E6A3" w14:textId="77777777" w:rsidR="0088161E" w:rsidRDefault="0088161E" w:rsidP="00CF0E6E">
            <w:pPr>
              <w:jc w:val="both"/>
              <w:rPr>
                <w:rFonts w:ascii="Arial" w:hAnsi="Arial" w:cs="Arial"/>
              </w:rPr>
            </w:pPr>
          </w:p>
        </w:tc>
        <w:tc>
          <w:tcPr>
            <w:tcW w:w="3021" w:type="dxa"/>
          </w:tcPr>
          <w:p w14:paraId="5A47C671" w14:textId="77777777" w:rsidR="0088161E" w:rsidRDefault="0088161E" w:rsidP="00CF0E6E">
            <w:pPr>
              <w:jc w:val="both"/>
              <w:rPr>
                <w:rFonts w:ascii="Arial" w:hAnsi="Arial" w:cs="Arial"/>
              </w:rPr>
            </w:pPr>
          </w:p>
        </w:tc>
      </w:tr>
      <w:tr w:rsidR="0088161E" w14:paraId="69F46427" w14:textId="77777777" w:rsidTr="0088161E">
        <w:tc>
          <w:tcPr>
            <w:tcW w:w="3020" w:type="dxa"/>
          </w:tcPr>
          <w:p w14:paraId="5BBACDEC" w14:textId="3597FFAA" w:rsidR="0088161E" w:rsidRDefault="0088161E" w:rsidP="00CF0E6E">
            <w:pPr>
              <w:jc w:val="both"/>
              <w:rPr>
                <w:rFonts w:ascii="Arial" w:hAnsi="Arial" w:cs="Arial"/>
              </w:rPr>
            </w:pPr>
            <w:r>
              <w:rPr>
                <w:rFonts w:ascii="Arial" w:hAnsi="Arial" w:cs="Arial"/>
              </w:rPr>
              <w:lastRenderedPageBreak/>
              <w:t>Consommation annuelle</w:t>
            </w:r>
            <w:r w:rsidR="008C26E9">
              <w:rPr>
                <w:rFonts w:ascii="Arial" w:hAnsi="Arial" w:cs="Arial"/>
              </w:rPr>
              <w:t xml:space="preserve"> (dit CA)</w:t>
            </w:r>
          </w:p>
          <w:p w14:paraId="7DA126D3" w14:textId="77777777" w:rsidR="008C26E9" w:rsidRDefault="008C26E9" w:rsidP="00CF0E6E">
            <w:pPr>
              <w:jc w:val="both"/>
              <w:rPr>
                <w:rFonts w:ascii="Arial" w:hAnsi="Arial" w:cs="Arial"/>
              </w:rPr>
            </w:pPr>
          </w:p>
          <w:p w14:paraId="7C55822F" w14:textId="5DB33140" w:rsidR="008C26E9" w:rsidRPr="008C26E9" w:rsidRDefault="008C26E9" w:rsidP="00CF0E6E">
            <w:pPr>
              <w:jc w:val="both"/>
              <w:rPr>
                <w:rFonts w:ascii="Arial" w:hAnsi="Arial" w:cs="Arial"/>
                <w:i/>
                <w:sz w:val="16"/>
                <w:szCs w:val="16"/>
              </w:rPr>
            </w:pPr>
            <w:r w:rsidRPr="008C26E9">
              <w:rPr>
                <w:rFonts w:ascii="Arial" w:hAnsi="Arial" w:cs="Arial"/>
                <w:i/>
                <w:sz w:val="16"/>
                <w:szCs w:val="16"/>
              </w:rPr>
              <w:t>Calcul : P x D</w:t>
            </w:r>
          </w:p>
        </w:tc>
        <w:tc>
          <w:tcPr>
            <w:tcW w:w="3021" w:type="dxa"/>
          </w:tcPr>
          <w:p w14:paraId="77703D55" w14:textId="77777777" w:rsidR="0088161E" w:rsidRDefault="0088161E" w:rsidP="00CF0E6E">
            <w:pPr>
              <w:jc w:val="both"/>
              <w:rPr>
                <w:rFonts w:ascii="Arial" w:hAnsi="Arial" w:cs="Arial"/>
              </w:rPr>
            </w:pPr>
          </w:p>
        </w:tc>
        <w:tc>
          <w:tcPr>
            <w:tcW w:w="3021" w:type="dxa"/>
          </w:tcPr>
          <w:p w14:paraId="27EDD440" w14:textId="77777777" w:rsidR="0088161E" w:rsidRDefault="0088161E" w:rsidP="00CF0E6E">
            <w:pPr>
              <w:jc w:val="both"/>
              <w:rPr>
                <w:rFonts w:ascii="Arial" w:hAnsi="Arial" w:cs="Arial"/>
              </w:rPr>
            </w:pPr>
          </w:p>
        </w:tc>
      </w:tr>
      <w:tr w:rsidR="0088161E" w14:paraId="7866063B" w14:textId="77777777" w:rsidTr="0088161E">
        <w:tc>
          <w:tcPr>
            <w:tcW w:w="3020" w:type="dxa"/>
          </w:tcPr>
          <w:p w14:paraId="5FB32241" w14:textId="7B03CEE8" w:rsidR="0088161E" w:rsidRDefault="0088161E" w:rsidP="00CF0E6E">
            <w:pPr>
              <w:jc w:val="both"/>
              <w:rPr>
                <w:rFonts w:ascii="Arial" w:hAnsi="Arial" w:cs="Arial"/>
              </w:rPr>
            </w:pPr>
            <w:r>
              <w:rPr>
                <w:rFonts w:ascii="Arial" w:hAnsi="Arial" w:cs="Arial"/>
              </w:rPr>
              <w:t>Prix du KWh</w:t>
            </w:r>
            <w:r w:rsidR="008C26E9">
              <w:rPr>
                <w:rFonts w:ascii="Arial" w:hAnsi="Arial" w:cs="Arial"/>
              </w:rPr>
              <w:t xml:space="preserve"> (dit P KWh)</w:t>
            </w:r>
          </w:p>
        </w:tc>
        <w:tc>
          <w:tcPr>
            <w:tcW w:w="3021" w:type="dxa"/>
          </w:tcPr>
          <w:p w14:paraId="7635FBA4" w14:textId="77777777" w:rsidR="0088161E" w:rsidRDefault="0088161E" w:rsidP="00CF0E6E">
            <w:pPr>
              <w:jc w:val="both"/>
              <w:rPr>
                <w:rFonts w:ascii="Arial" w:hAnsi="Arial" w:cs="Arial"/>
              </w:rPr>
            </w:pPr>
          </w:p>
        </w:tc>
        <w:tc>
          <w:tcPr>
            <w:tcW w:w="3021" w:type="dxa"/>
          </w:tcPr>
          <w:p w14:paraId="1003AF3A" w14:textId="77777777" w:rsidR="0088161E" w:rsidRDefault="0088161E" w:rsidP="00CF0E6E">
            <w:pPr>
              <w:jc w:val="both"/>
              <w:rPr>
                <w:rFonts w:ascii="Arial" w:hAnsi="Arial" w:cs="Arial"/>
              </w:rPr>
            </w:pPr>
          </w:p>
        </w:tc>
      </w:tr>
      <w:tr w:rsidR="0088161E" w14:paraId="396153F9" w14:textId="77777777" w:rsidTr="0088161E">
        <w:tc>
          <w:tcPr>
            <w:tcW w:w="3020" w:type="dxa"/>
          </w:tcPr>
          <w:p w14:paraId="6C69129D" w14:textId="6D0E71A2" w:rsidR="0088161E" w:rsidRDefault="0088161E" w:rsidP="008C26E9">
            <w:pPr>
              <w:jc w:val="both"/>
              <w:rPr>
                <w:rFonts w:ascii="Arial" w:hAnsi="Arial" w:cs="Arial"/>
              </w:rPr>
            </w:pPr>
            <w:r>
              <w:rPr>
                <w:rFonts w:ascii="Arial" w:hAnsi="Arial" w:cs="Arial"/>
              </w:rPr>
              <w:t>Co</w:t>
            </w:r>
            <w:r w:rsidR="008C26E9">
              <w:rPr>
                <w:rFonts w:ascii="Arial" w:hAnsi="Arial" w:cs="Arial"/>
              </w:rPr>
              <w:t>û</w:t>
            </w:r>
            <w:r>
              <w:rPr>
                <w:rFonts w:ascii="Arial" w:hAnsi="Arial" w:cs="Arial"/>
              </w:rPr>
              <w:t>t annuel énergie</w:t>
            </w:r>
            <w:r w:rsidR="008C26E9">
              <w:rPr>
                <w:rFonts w:ascii="Arial" w:hAnsi="Arial" w:cs="Arial"/>
              </w:rPr>
              <w:t xml:space="preserve"> </w:t>
            </w:r>
          </w:p>
          <w:p w14:paraId="3E99037B" w14:textId="77777777" w:rsidR="008C26E9" w:rsidRDefault="008C26E9" w:rsidP="008C26E9">
            <w:pPr>
              <w:jc w:val="both"/>
              <w:rPr>
                <w:rFonts w:ascii="Arial" w:hAnsi="Arial" w:cs="Arial"/>
              </w:rPr>
            </w:pPr>
          </w:p>
          <w:p w14:paraId="7D09EE2E" w14:textId="75DEEA17" w:rsidR="008C26E9" w:rsidRPr="008C26E9" w:rsidRDefault="008C26E9" w:rsidP="008C26E9">
            <w:pPr>
              <w:jc w:val="both"/>
              <w:rPr>
                <w:rFonts w:ascii="Arial" w:hAnsi="Arial" w:cs="Arial"/>
                <w:i/>
                <w:sz w:val="16"/>
                <w:szCs w:val="16"/>
              </w:rPr>
            </w:pPr>
            <w:r w:rsidRPr="008C26E9">
              <w:rPr>
                <w:rFonts w:ascii="Arial" w:hAnsi="Arial" w:cs="Arial"/>
                <w:i/>
                <w:sz w:val="16"/>
                <w:szCs w:val="16"/>
              </w:rPr>
              <w:t>Calcul : CA x P KWh</w:t>
            </w:r>
          </w:p>
        </w:tc>
        <w:tc>
          <w:tcPr>
            <w:tcW w:w="3021" w:type="dxa"/>
          </w:tcPr>
          <w:p w14:paraId="01035885" w14:textId="77777777" w:rsidR="0088161E" w:rsidRDefault="0088161E" w:rsidP="00CF0E6E">
            <w:pPr>
              <w:jc w:val="both"/>
              <w:rPr>
                <w:rFonts w:ascii="Arial" w:hAnsi="Arial" w:cs="Arial"/>
              </w:rPr>
            </w:pPr>
          </w:p>
        </w:tc>
        <w:tc>
          <w:tcPr>
            <w:tcW w:w="3021" w:type="dxa"/>
          </w:tcPr>
          <w:p w14:paraId="786798E4" w14:textId="77777777" w:rsidR="0088161E" w:rsidRDefault="0088161E" w:rsidP="00CF0E6E">
            <w:pPr>
              <w:jc w:val="both"/>
              <w:rPr>
                <w:rFonts w:ascii="Arial" w:hAnsi="Arial" w:cs="Arial"/>
              </w:rPr>
            </w:pPr>
          </w:p>
        </w:tc>
      </w:tr>
      <w:tr w:rsidR="0088161E" w14:paraId="144D864A" w14:textId="77777777" w:rsidTr="0088161E">
        <w:tc>
          <w:tcPr>
            <w:tcW w:w="3020" w:type="dxa"/>
          </w:tcPr>
          <w:p w14:paraId="65DF411C" w14:textId="7C1BD5BC" w:rsidR="0088161E" w:rsidRDefault="0088161E" w:rsidP="00CF0E6E">
            <w:pPr>
              <w:jc w:val="both"/>
              <w:rPr>
                <w:rFonts w:ascii="Arial" w:hAnsi="Arial" w:cs="Arial"/>
              </w:rPr>
            </w:pPr>
            <w:r>
              <w:rPr>
                <w:rFonts w:ascii="Arial" w:hAnsi="Arial" w:cs="Arial"/>
              </w:rPr>
              <w:t>Economie annuelle</w:t>
            </w:r>
          </w:p>
        </w:tc>
        <w:tc>
          <w:tcPr>
            <w:tcW w:w="3021" w:type="dxa"/>
          </w:tcPr>
          <w:p w14:paraId="40D1BE37" w14:textId="77777777" w:rsidR="0088161E" w:rsidRDefault="0088161E" w:rsidP="00CF0E6E">
            <w:pPr>
              <w:jc w:val="both"/>
              <w:rPr>
                <w:rFonts w:ascii="Arial" w:hAnsi="Arial" w:cs="Arial"/>
              </w:rPr>
            </w:pPr>
          </w:p>
        </w:tc>
        <w:tc>
          <w:tcPr>
            <w:tcW w:w="3021" w:type="dxa"/>
          </w:tcPr>
          <w:p w14:paraId="497B252A" w14:textId="77777777" w:rsidR="0088161E" w:rsidRDefault="0088161E" w:rsidP="00CF0E6E">
            <w:pPr>
              <w:jc w:val="both"/>
              <w:rPr>
                <w:rFonts w:ascii="Arial" w:hAnsi="Arial" w:cs="Arial"/>
              </w:rPr>
            </w:pPr>
          </w:p>
        </w:tc>
      </w:tr>
      <w:tr w:rsidR="008C26E9" w14:paraId="1C2424FE" w14:textId="77777777" w:rsidTr="00BA6B83">
        <w:tc>
          <w:tcPr>
            <w:tcW w:w="6041" w:type="dxa"/>
            <w:gridSpan w:val="2"/>
          </w:tcPr>
          <w:p w14:paraId="242D9493" w14:textId="437D3EC2" w:rsidR="008C26E9" w:rsidRDefault="008C26E9" w:rsidP="00CF0E6E">
            <w:pPr>
              <w:jc w:val="both"/>
              <w:rPr>
                <w:rFonts w:ascii="Arial" w:hAnsi="Arial" w:cs="Arial"/>
              </w:rPr>
            </w:pPr>
            <w:r w:rsidRPr="008C26E9">
              <w:rPr>
                <w:rFonts w:ascii="Arial" w:hAnsi="Arial" w:cs="Arial"/>
                <w:b/>
              </w:rPr>
              <w:t>Retour sur investissement estimé</w:t>
            </w:r>
          </w:p>
        </w:tc>
        <w:tc>
          <w:tcPr>
            <w:tcW w:w="3021" w:type="dxa"/>
          </w:tcPr>
          <w:p w14:paraId="03A99775" w14:textId="5B1AF70C" w:rsidR="008C26E9" w:rsidRDefault="008C26E9" w:rsidP="00CF0E6E">
            <w:pPr>
              <w:jc w:val="both"/>
              <w:rPr>
                <w:rFonts w:ascii="Arial" w:hAnsi="Arial" w:cs="Arial"/>
              </w:rPr>
            </w:pPr>
            <w:r w:rsidRPr="00161463">
              <w:rPr>
                <w:highlight w:val="cyan"/>
              </w:rPr>
              <w:t>……………………….</w:t>
            </w:r>
          </w:p>
        </w:tc>
      </w:tr>
    </w:tbl>
    <w:p w14:paraId="79583136" w14:textId="77777777" w:rsidR="0088161E" w:rsidRDefault="0088161E" w:rsidP="00CF0E6E">
      <w:pPr>
        <w:spacing w:after="0"/>
        <w:jc w:val="both"/>
        <w:rPr>
          <w:rFonts w:ascii="Arial" w:hAnsi="Arial" w:cs="Arial"/>
        </w:rPr>
      </w:pPr>
    </w:p>
    <w:p w14:paraId="27D90D54" w14:textId="77777777" w:rsidR="00CF0E6E" w:rsidRPr="00161463" w:rsidRDefault="00CF0E6E" w:rsidP="00057AEF">
      <w:pPr>
        <w:rPr>
          <w:rFonts w:ascii="Arial" w:hAnsi="Arial" w:cs="Arial"/>
          <w:b/>
          <w:color w:val="FF0000"/>
        </w:rPr>
      </w:pPr>
    </w:p>
    <w:p w14:paraId="4C0CFDC8" w14:textId="1A2BA542" w:rsidR="00DA6C69" w:rsidRPr="00161463" w:rsidRDefault="00057AEF" w:rsidP="00057AEF">
      <w:pPr>
        <w:pStyle w:val="Titre1"/>
        <w:numPr>
          <w:ilvl w:val="0"/>
          <w:numId w:val="0"/>
        </w:numPr>
        <w:ind w:left="360" w:hanging="360"/>
        <w:rPr>
          <w:color w:val="FF0000"/>
        </w:rPr>
      </w:pPr>
      <w:bookmarkStart w:id="10" w:name="_Toc212105585"/>
      <w:r w:rsidRPr="00161463">
        <w:t xml:space="preserve">Partie </w:t>
      </w:r>
      <w:r w:rsidR="00D14BAD">
        <w:t>6</w:t>
      </w:r>
      <w:r w:rsidRPr="00161463">
        <w:t xml:space="preserve"> : </w:t>
      </w:r>
      <w:r w:rsidR="00875ED9" w:rsidRPr="00161463">
        <w:rPr>
          <w:rFonts w:cs="Arial"/>
        </w:rPr>
        <w:t>Performance de l'offre en matière de la protection de l'environnement</w:t>
      </w:r>
      <w:bookmarkEnd w:id="10"/>
    </w:p>
    <w:p w14:paraId="054225AF" w14:textId="43BA1363" w:rsidR="00161463" w:rsidRPr="00161463" w:rsidRDefault="00161463" w:rsidP="000E58F9">
      <w:pPr>
        <w:pStyle w:val="Normal2"/>
        <w:rPr>
          <w:color w:val="FF0000"/>
        </w:rPr>
      </w:pPr>
    </w:p>
    <w:p w14:paraId="2C4EE7E0" w14:textId="77777777" w:rsidR="00161463" w:rsidRPr="0043176F" w:rsidRDefault="00161463" w:rsidP="00161463">
      <w:pPr>
        <w:jc w:val="both"/>
        <w:rPr>
          <w:rFonts w:ascii="Arial" w:hAnsi="Arial" w:cs="Arial"/>
          <w:b/>
          <w:color w:val="FF0000"/>
          <w:szCs w:val="20"/>
        </w:rPr>
      </w:pPr>
      <w:r w:rsidRPr="00161463">
        <w:rPr>
          <w:rFonts w:ascii="Arial" w:hAnsi="Arial" w:cs="Arial"/>
          <w:szCs w:val="20"/>
        </w:rPr>
        <w:t xml:space="preserve">NB : Tout renvoi vers un rapport général de la responsabilité sociétale et environnementale de l’entreprise (du groupe) en lieu et place de réponses spécifiques aux questions ci-dessous est à proscrire, sauf à cibler spécifiquement les chapitres / paragraphes de ce rapport qui répondent à ces questions. </w:t>
      </w:r>
      <w:r w:rsidRPr="0043176F">
        <w:rPr>
          <w:rFonts w:ascii="Arial" w:hAnsi="Arial" w:cs="Arial"/>
          <w:b/>
          <w:color w:val="FF0000"/>
          <w:szCs w:val="20"/>
        </w:rPr>
        <w:t>Pour rappel, seront prises en compte uniquement les actions mises en œuvre pour l’exécution du marché et aucunement la politique générale environnementale de l’entreprise.</w:t>
      </w:r>
    </w:p>
    <w:p w14:paraId="6A2241E8" w14:textId="77777777" w:rsidR="00161463" w:rsidRPr="00161463" w:rsidRDefault="00161463" w:rsidP="00161463">
      <w:pPr>
        <w:pStyle w:val="Normal2"/>
      </w:pPr>
    </w:p>
    <w:p w14:paraId="3F4750B3" w14:textId="139127E2" w:rsidR="00161463" w:rsidRDefault="0043176F" w:rsidP="00161463">
      <w:pPr>
        <w:pStyle w:val="Normal2"/>
      </w:pPr>
      <w:r>
        <w:t>Le candidat indique la performance énergétique du matériel</w:t>
      </w:r>
    </w:p>
    <w:p w14:paraId="06C7450C" w14:textId="77777777" w:rsidR="0043176F" w:rsidRPr="00161463" w:rsidRDefault="0043176F" w:rsidP="0043176F">
      <w:pPr>
        <w:pStyle w:val="Normal2"/>
      </w:pPr>
      <w:r w:rsidRPr="00161463">
        <w:rPr>
          <w:highlight w:val="cyan"/>
        </w:rPr>
        <w:t>……………………….</w:t>
      </w:r>
    </w:p>
    <w:p w14:paraId="42B3BCE1" w14:textId="77777777" w:rsidR="0043176F" w:rsidRDefault="0043176F" w:rsidP="00161463">
      <w:pPr>
        <w:pStyle w:val="Normal2"/>
      </w:pPr>
    </w:p>
    <w:p w14:paraId="69D3237E" w14:textId="2B776B7E" w:rsidR="0043176F" w:rsidRDefault="0043176F" w:rsidP="00161463">
      <w:pPr>
        <w:pStyle w:val="Normal2"/>
      </w:pPr>
    </w:p>
    <w:p w14:paraId="1F639BBD" w14:textId="51A3CB42" w:rsidR="0043176F" w:rsidRDefault="0043176F" w:rsidP="00161463">
      <w:pPr>
        <w:pStyle w:val="Normal2"/>
      </w:pPr>
      <w:r>
        <w:t>Le candidat indique la durabilité du matériel</w:t>
      </w:r>
    </w:p>
    <w:p w14:paraId="5979BA87" w14:textId="77777777" w:rsidR="0043176F" w:rsidRPr="00161463" w:rsidRDefault="0043176F" w:rsidP="0043176F">
      <w:pPr>
        <w:pStyle w:val="Normal2"/>
      </w:pPr>
      <w:r w:rsidRPr="00161463">
        <w:rPr>
          <w:highlight w:val="cyan"/>
        </w:rPr>
        <w:t>……………………….</w:t>
      </w:r>
    </w:p>
    <w:p w14:paraId="13B991A6" w14:textId="77777777" w:rsidR="0043176F" w:rsidRDefault="0043176F" w:rsidP="00161463">
      <w:pPr>
        <w:pStyle w:val="Normal2"/>
      </w:pPr>
    </w:p>
    <w:p w14:paraId="38574202" w14:textId="5D0CE930" w:rsidR="0043176F" w:rsidRPr="00161463" w:rsidRDefault="0043176F" w:rsidP="00161463">
      <w:pPr>
        <w:pStyle w:val="Normal2"/>
      </w:pPr>
    </w:p>
    <w:p w14:paraId="2DEFC0B0" w14:textId="77777777" w:rsidR="00161463" w:rsidRPr="00161463" w:rsidRDefault="00161463" w:rsidP="00161463">
      <w:pPr>
        <w:pStyle w:val="Normal2"/>
      </w:pPr>
      <w:r w:rsidRPr="00161463">
        <w:t xml:space="preserve">Le candidat décrit le processus qui sera mis en place en matière de gestion des déchets et de revalorisation des déchets du chantier. </w:t>
      </w:r>
    </w:p>
    <w:p w14:paraId="61BFFBB9" w14:textId="77777777" w:rsidR="00161463" w:rsidRPr="00161463" w:rsidRDefault="00161463" w:rsidP="00161463">
      <w:pPr>
        <w:pStyle w:val="Normal2"/>
      </w:pPr>
    </w:p>
    <w:p w14:paraId="1D28D59B" w14:textId="77777777" w:rsidR="00161463" w:rsidRPr="00161463" w:rsidRDefault="00161463" w:rsidP="00161463">
      <w:pPr>
        <w:pStyle w:val="Normal2"/>
      </w:pPr>
      <w:r w:rsidRPr="00161463">
        <w:rPr>
          <w:highlight w:val="cyan"/>
        </w:rPr>
        <w:t>……………………….</w:t>
      </w:r>
    </w:p>
    <w:p w14:paraId="42975647" w14:textId="77777777" w:rsidR="00161463" w:rsidRPr="00161463" w:rsidRDefault="00161463" w:rsidP="00161463">
      <w:pPr>
        <w:pStyle w:val="Normal2"/>
      </w:pPr>
    </w:p>
    <w:p w14:paraId="01FD9AF8" w14:textId="765BE1F0" w:rsidR="00161463" w:rsidRDefault="00161463" w:rsidP="000E58F9">
      <w:pPr>
        <w:pStyle w:val="Normal2"/>
        <w:rPr>
          <w:color w:val="FF0000"/>
        </w:rPr>
      </w:pPr>
    </w:p>
    <w:p w14:paraId="3DF79B84" w14:textId="380558FC" w:rsidR="00161463" w:rsidRDefault="00161463" w:rsidP="000E58F9">
      <w:pPr>
        <w:pStyle w:val="Normal2"/>
        <w:rPr>
          <w:color w:val="FF0000"/>
        </w:rPr>
      </w:pPr>
    </w:p>
    <w:p w14:paraId="71747EB9" w14:textId="3F24CECD" w:rsidR="00161463" w:rsidRPr="0001403E" w:rsidRDefault="0001403E" w:rsidP="0001403E">
      <w:pPr>
        <w:pStyle w:val="Normal2"/>
        <w:jc w:val="center"/>
        <w:rPr>
          <w:b/>
        </w:rPr>
      </w:pPr>
      <w:r w:rsidRPr="0001403E">
        <w:rPr>
          <w:b/>
        </w:rPr>
        <w:t>FIN DU CRT</w:t>
      </w:r>
    </w:p>
    <w:sectPr w:rsidR="00161463" w:rsidRPr="0001403E" w:rsidSect="00384920">
      <w:type w:val="continuous"/>
      <w:pgSz w:w="11906" w:h="16838"/>
      <w:pgMar w:top="1417" w:right="1417" w:bottom="1417" w:left="1417" w:header="708" w:footer="708" w:gutter="0"/>
      <w:pgNumType w:start="2"/>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90FD46" w16cex:dateUtc="2025-10-08T13: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9FBB45" w16cid:durableId="2C90FD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54499" w14:textId="77777777" w:rsidR="00227541" w:rsidRDefault="00227541" w:rsidP="009C574E">
      <w:pPr>
        <w:spacing w:after="0" w:line="240" w:lineRule="auto"/>
      </w:pPr>
      <w:r>
        <w:separator/>
      </w:r>
    </w:p>
  </w:endnote>
  <w:endnote w:type="continuationSeparator" w:id="0">
    <w:p w14:paraId="1610C8ED" w14:textId="77777777" w:rsidR="00227541" w:rsidRDefault="00227541" w:rsidP="009C5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045020204"/>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7CFD1E7E" w14:textId="5C5EB297" w:rsidR="00526502" w:rsidRPr="00FE4E1E" w:rsidRDefault="00057AEF" w:rsidP="00FE4E1E">
            <w:pPr>
              <w:pStyle w:val="Pieddepage"/>
              <w:rPr>
                <w:rFonts w:ascii="Arial" w:hAnsi="Arial" w:cs="Arial"/>
                <w:sz w:val="16"/>
                <w:szCs w:val="16"/>
              </w:rPr>
            </w:pPr>
            <w:r>
              <w:rPr>
                <w:rFonts w:ascii="Arial" w:hAnsi="Arial" w:cs="Arial"/>
                <w:sz w:val="16"/>
                <w:szCs w:val="16"/>
              </w:rPr>
              <w:t>Cadre de réponse technique</w:t>
            </w:r>
          </w:p>
          <w:p w14:paraId="57BB4B81" w14:textId="05875BA1" w:rsidR="00526502" w:rsidRPr="00FE4E1E" w:rsidRDefault="00875ED9" w:rsidP="00FE4E1E">
            <w:pPr>
              <w:pStyle w:val="Pieddepage"/>
              <w:tabs>
                <w:tab w:val="clear" w:pos="4536"/>
              </w:tabs>
              <w:rPr>
                <w:rFonts w:ascii="Arial" w:hAnsi="Arial" w:cs="Arial"/>
                <w:sz w:val="16"/>
                <w:szCs w:val="16"/>
              </w:rPr>
            </w:pPr>
            <w:r>
              <w:rPr>
                <w:rFonts w:ascii="Arial" w:hAnsi="Arial" w:cs="Arial"/>
                <w:sz w:val="16"/>
                <w:szCs w:val="16"/>
              </w:rPr>
              <w:t>INSERM-OCCP-2025-21</w:t>
            </w:r>
            <w:r w:rsidR="00526502" w:rsidRPr="00FE4E1E">
              <w:rPr>
                <w:rFonts w:ascii="Arial" w:hAnsi="Arial" w:cs="Arial"/>
                <w:sz w:val="16"/>
                <w:szCs w:val="16"/>
              </w:rPr>
              <w:tab/>
              <w:t xml:space="preserve">Page </w:t>
            </w:r>
            <w:r w:rsidR="00526502" w:rsidRPr="00FE4E1E">
              <w:rPr>
                <w:rFonts w:ascii="Arial" w:hAnsi="Arial" w:cs="Arial"/>
                <w:bCs/>
                <w:sz w:val="16"/>
                <w:szCs w:val="16"/>
              </w:rPr>
              <w:fldChar w:fldCharType="begin"/>
            </w:r>
            <w:r w:rsidR="00526502" w:rsidRPr="00FE4E1E">
              <w:rPr>
                <w:rFonts w:ascii="Arial" w:hAnsi="Arial" w:cs="Arial"/>
                <w:bCs/>
                <w:sz w:val="16"/>
                <w:szCs w:val="16"/>
              </w:rPr>
              <w:instrText>PAGE</w:instrText>
            </w:r>
            <w:r w:rsidR="00526502" w:rsidRPr="00FE4E1E">
              <w:rPr>
                <w:rFonts w:ascii="Arial" w:hAnsi="Arial" w:cs="Arial"/>
                <w:bCs/>
                <w:sz w:val="16"/>
                <w:szCs w:val="16"/>
              </w:rPr>
              <w:fldChar w:fldCharType="separate"/>
            </w:r>
            <w:r w:rsidR="00020CFC">
              <w:rPr>
                <w:rFonts w:ascii="Arial" w:hAnsi="Arial" w:cs="Arial"/>
                <w:bCs/>
                <w:noProof/>
                <w:sz w:val="16"/>
                <w:szCs w:val="16"/>
              </w:rPr>
              <w:t>4</w:t>
            </w:r>
            <w:r w:rsidR="00526502" w:rsidRPr="00FE4E1E">
              <w:rPr>
                <w:rFonts w:ascii="Arial" w:hAnsi="Arial" w:cs="Arial"/>
                <w:bCs/>
                <w:sz w:val="16"/>
                <w:szCs w:val="16"/>
              </w:rPr>
              <w:fldChar w:fldCharType="end"/>
            </w:r>
            <w:r w:rsidR="00526502" w:rsidRPr="00FE4E1E">
              <w:rPr>
                <w:rFonts w:ascii="Arial" w:hAnsi="Arial" w:cs="Arial"/>
                <w:sz w:val="16"/>
                <w:szCs w:val="16"/>
              </w:rPr>
              <w:t xml:space="preserve"> sur </w:t>
            </w:r>
            <w:r w:rsidR="00526502" w:rsidRPr="00FE4E1E">
              <w:rPr>
                <w:rFonts w:ascii="Arial" w:hAnsi="Arial" w:cs="Arial"/>
                <w:bCs/>
                <w:sz w:val="16"/>
                <w:szCs w:val="16"/>
              </w:rPr>
              <w:fldChar w:fldCharType="begin"/>
            </w:r>
            <w:r w:rsidR="00526502" w:rsidRPr="00FE4E1E">
              <w:rPr>
                <w:rFonts w:ascii="Arial" w:hAnsi="Arial" w:cs="Arial"/>
                <w:bCs/>
                <w:sz w:val="16"/>
                <w:szCs w:val="16"/>
              </w:rPr>
              <w:instrText>NUMPAGES</w:instrText>
            </w:r>
            <w:r w:rsidR="00526502" w:rsidRPr="00FE4E1E">
              <w:rPr>
                <w:rFonts w:ascii="Arial" w:hAnsi="Arial" w:cs="Arial"/>
                <w:bCs/>
                <w:sz w:val="16"/>
                <w:szCs w:val="16"/>
              </w:rPr>
              <w:fldChar w:fldCharType="separate"/>
            </w:r>
            <w:r w:rsidR="00020CFC">
              <w:rPr>
                <w:rFonts w:ascii="Arial" w:hAnsi="Arial" w:cs="Arial"/>
                <w:bCs/>
                <w:noProof/>
                <w:sz w:val="16"/>
                <w:szCs w:val="16"/>
              </w:rPr>
              <w:t>4</w:t>
            </w:r>
            <w:r w:rsidR="00526502" w:rsidRPr="00FE4E1E">
              <w:rPr>
                <w:rFonts w:ascii="Arial" w:hAnsi="Arial" w:cs="Arial"/>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3E63D4" w14:textId="77777777" w:rsidR="00227541" w:rsidRDefault="00227541" w:rsidP="009C574E">
      <w:pPr>
        <w:spacing w:after="0" w:line="240" w:lineRule="auto"/>
      </w:pPr>
      <w:r>
        <w:separator/>
      </w:r>
    </w:p>
  </w:footnote>
  <w:footnote w:type="continuationSeparator" w:id="0">
    <w:p w14:paraId="5596EA83" w14:textId="77777777" w:rsidR="00227541" w:rsidRDefault="00227541" w:rsidP="009C57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pt;height:10pt" o:bullet="t">
        <v:imagedata r:id="rId1" o:title="msoD893"/>
      </v:shape>
    </w:pict>
  </w:numPicBullet>
  <w:abstractNum w:abstractNumId="0" w15:restartNumberingAfterBreak="0">
    <w:nsid w:val="024A79A6"/>
    <w:multiLevelType w:val="hybridMultilevel"/>
    <w:tmpl w:val="4DDE9554"/>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6E088E"/>
    <w:multiLevelType w:val="hybridMultilevel"/>
    <w:tmpl w:val="CDF851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B44513"/>
    <w:multiLevelType w:val="hybridMultilevel"/>
    <w:tmpl w:val="3B3CF0B4"/>
    <w:lvl w:ilvl="0" w:tplc="FFFFFFFF">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2A78ED"/>
    <w:multiLevelType w:val="hybridMultilevel"/>
    <w:tmpl w:val="E66C3C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DF38BE"/>
    <w:multiLevelType w:val="hybridMultilevel"/>
    <w:tmpl w:val="20CED198"/>
    <w:lvl w:ilvl="0" w:tplc="86D8725C">
      <w:start w:val="2"/>
      <w:numFmt w:val="bullet"/>
      <w:lvlText w:val="-"/>
      <w:lvlJc w:val="left"/>
      <w:pPr>
        <w:ind w:left="720" w:hanging="360"/>
      </w:pPr>
      <w:rPr>
        <w:rFonts w:ascii="Calibri" w:eastAsiaTheme="minorHAnsi" w:hAnsi="Calibri" w:cs="Calibri"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5857BE"/>
    <w:multiLevelType w:val="hybridMultilevel"/>
    <w:tmpl w:val="767C0542"/>
    <w:lvl w:ilvl="0" w:tplc="7FC4DF84">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D11815"/>
    <w:multiLevelType w:val="hybridMultilevel"/>
    <w:tmpl w:val="09FA2A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BA1FA3"/>
    <w:multiLevelType w:val="hybridMultilevel"/>
    <w:tmpl w:val="E49A7468"/>
    <w:lvl w:ilvl="0" w:tplc="D412788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616790"/>
    <w:multiLevelType w:val="hybridMultilevel"/>
    <w:tmpl w:val="3B7435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2DD388B"/>
    <w:multiLevelType w:val="hybridMultilevel"/>
    <w:tmpl w:val="C040EF48"/>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104BA1"/>
    <w:multiLevelType w:val="hybridMultilevel"/>
    <w:tmpl w:val="6D70E40A"/>
    <w:lvl w:ilvl="0" w:tplc="6C5ECA0C">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1F3CA3"/>
    <w:multiLevelType w:val="hybridMultilevel"/>
    <w:tmpl w:val="56F69D1E"/>
    <w:lvl w:ilvl="0" w:tplc="2494A8FC">
      <w:start w:val="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4E1C62"/>
    <w:multiLevelType w:val="hybridMultilevel"/>
    <w:tmpl w:val="472CEDD6"/>
    <w:lvl w:ilvl="0" w:tplc="09DCBD06">
      <w:numFmt w:val="bullet"/>
      <w:lvlText w:val="-"/>
      <w:lvlJc w:val="left"/>
      <w:pPr>
        <w:ind w:left="720" w:hanging="360"/>
      </w:pPr>
      <w:rPr>
        <w:rFonts w:ascii="Times New Roman" w:eastAsia="Arial Unicode MS"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2B5C2C45"/>
    <w:multiLevelType w:val="hybridMultilevel"/>
    <w:tmpl w:val="F9AE2088"/>
    <w:lvl w:ilvl="0" w:tplc="6C5ECA0C">
      <w:start w:val="1"/>
      <w:numFmt w:val="bullet"/>
      <w:lvlText w:val="-"/>
      <w:lvlJc w:val="left"/>
      <w:pPr>
        <w:ind w:left="1430" w:hanging="360"/>
      </w:pPr>
      <w:rPr>
        <w:rFonts w:ascii="Arial" w:hAnsi="Aria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14" w15:restartNumberingAfterBreak="0">
    <w:nsid w:val="30A60076"/>
    <w:multiLevelType w:val="hybridMultilevel"/>
    <w:tmpl w:val="B96CDA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9A1BF4"/>
    <w:multiLevelType w:val="hybridMultilevel"/>
    <w:tmpl w:val="84A415A4"/>
    <w:lvl w:ilvl="0" w:tplc="86D8725C">
      <w:start w:val="2"/>
      <w:numFmt w:val="bullet"/>
      <w:lvlText w:val="-"/>
      <w:lvlJc w:val="left"/>
      <w:pPr>
        <w:ind w:left="1070" w:hanging="360"/>
      </w:pPr>
      <w:rPr>
        <w:rFonts w:ascii="Calibri" w:eastAsiaTheme="minorHAnsi" w:hAnsi="Calibri" w:cs="Calibri" w:hint="default"/>
        <w:b/>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16" w15:restartNumberingAfterBreak="0">
    <w:nsid w:val="3AEA6677"/>
    <w:multiLevelType w:val="multilevel"/>
    <w:tmpl w:val="E5385C24"/>
    <w:lvl w:ilvl="0">
      <w:start w:val="1"/>
      <w:numFmt w:val="decimal"/>
      <w:pStyle w:val="Titre1"/>
      <w:suff w:val="space"/>
      <w:lvlText w:val="Article %1 :"/>
      <w:lvlJc w:val="left"/>
      <w:pPr>
        <w:ind w:left="360" w:hanging="360"/>
      </w:pPr>
      <w:rPr>
        <w:rFonts w:ascii="Arial" w:hAnsi="Arial" w:hint="default"/>
        <w:b/>
        <w:i w:val="0"/>
        <w:caps w:val="0"/>
        <w:strike w:val="0"/>
        <w:dstrike w:val="0"/>
        <w:vanish w:val="0"/>
        <w:color w:val="auto"/>
        <w:spacing w:val="0"/>
        <w:w w:val="100"/>
        <w:kern w:val="0"/>
        <w:position w:val="0"/>
        <w:sz w:val="22"/>
        <w:u w:val="none"/>
        <w:vertAlign w:val="baseline"/>
        <w14:cntxtAlts w14:val="0"/>
      </w:rPr>
    </w:lvl>
    <w:lvl w:ilvl="1">
      <w:start w:val="1"/>
      <w:numFmt w:val="decimal"/>
      <w:pStyle w:val="Titre2"/>
      <w:suff w:val="space"/>
      <w:lvlText w:val="%1.%2"/>
      <w:lvlJc w:val="left"/>
      <w:pPr>
        <w:ind w:left="709" w:firstLine="42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w:lvlJc w:val="left"/>
      <w:pPr>
        <w:ind w:left="1134" w:hanging="1134"/>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3B5315FD"/>
    <w:multiLevelType w:val="hybridMultilevel"/>
    <w:tmpl w:val="D53E2232"/>
    <w:lvl w:ilvl="0" w:tplc="3894E99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3B8E6F6C"/>
    <w:multiLevelType w:val="hybridMultilevel"/>
    <w:tmpl w:val="96AE237C"/>
    <w:lvl w:ilvl="0" w:tplc="040C000B">
      <w:start w:val="1"/>
      <w:numFmt w:val="bullet"/>
      <w:lvlText w:val=""/>
      <w:lvlJc w:val="left"/>
      <w:pPr>
        <w:ind w:left="1288" w:hanging="360"/>
      </w:pPr>
      <w:rPr>
        <w:rFonts w:ascii="Wingdings" w:hAnsi="Wingdings"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9" w15:restartNumberingAfterBreak="0">
    <w:nsid w:val="3D3B3117"/>
    <w:multiLevelType w:val="hybridMultilevel"/>
    <w:tmpl w:val="F18C4F10"/>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22424B"/>
    <w:multiLevelType w:val="hybridMultilevel"/>
    <w:tmpl w:val="48E8715E"/>
    <w:lvl w:ilvl="0" w:tplc="86D8725C">
      <w:start w:val="2"/>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962641"/>
    <w:multiLevelType w:val="hybridMultilevel"/>
    <w:tmpl w:val="7482293E"/>
    <w:lvl w:ilvl="0" w:tplc="FFFFFFFF">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FCF07EE"/>
    <w:multiLevelType w:val="hybridMultilevel"/>
    <w:tmpl w:val="BA444738"/>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525323A"/>
    <w:multiLevelType w:val="hybridMultilevel"/>
    <w:tmpl w:val="98D249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8FD3CB5"/>
    <w:multiLevelType w:val="hybridMultilevel"/>
    <w:tmpl w:val="5D7A85E6"/>
    <w:lvl w:ilvl="0" w:tplc="FFFFFFFF">
      <w:start w:val="6"/>
      <w:numFmt w:val="bullet"/>
      <w:lvlText w:val="-"/>
      <w:lvlJc w:val="left"/>
      <w:pPr>
        <w:ind w:left="1800" w:hanging="360"/>
      </w:pPr>
      <w:rPr>
        <w:rFont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5" w15:restartNumberingAfterBreak="0">
    <w:nsid w:val="5E0B14DD"/>
    <w:multiLevelType w:val="hybridMultilevel"/>
    <w:tmpl w:val="5CC45E0A"/>
    <w:lvl w:ilvl="0" w:tplc="56963A64">
      <w:start w:val="1"/>
      <w:numFmt w:val="lowerRoman"/>
      <w:lvlText w:val="%1)"/>
      <w:lvlJc w:val="left"/>
      <w:pPr>
        <w:ind w:left="2136" w:hanging="72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68DB582D"/>
    <w:multiLevelType w:val="hybridMultilevel"/>
    <w:tmpl w:val="E312BDF6"/>
    <w:lvl w:ilvl="0" w:tplc="86D8725C">
      <w:start w:val="2"/>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B83545A"/>
    <w:multiLevelType w:val="hybridMultilevel"/>
    <w:tmpl w:val="546C21F8"/>
    <w:lvl w:ilvl="0" w:tplc="0E180B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CE14C71"/>
    <w:multiLevelType w:val="hybridMultilevel"/>
    <w:tmpl w:val="4C62D9FE"/>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E5869E2"/>
    <w:multiLevelType w:val="hybridMultilevel"/>
    <w:tmpl w:val="2E1068F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0" w15:restartNumberingAfterBreak="0">
    <w:nsid w:val="73816A2A"/>
    <w:multiLevelType w:val="hybridMultilevel"/>
    <w:tmpl w:val="4A2CF89C"/>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3368A1"/>
    <w:multiLevelType w:val="hybridMultilevel"/>
    <w:tmpl w:val="C262E4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6EB767B"/>
    <w:multiLevelType w:val="hybridMultilevel"/>
    <w:tmpl w:val="48B6EF0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6A3E91"/>
    <w:multiLevelType w:val="hybridMultilevel"/>
    <w:tmpl w:val="029EC79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27"/>
  </w:num>
  <w:num w:numId="4">
    <w:abstractNumId w:val="14"/>
  </w:num>
  <w:num w:numId="5">
    <w:abstractNumId w:val="18"/>
  </w:num>
  <w:num w:numId="6">
    <w:abstractNumId w:val="6"/>
  </w:num>
  <w:num w:numId="7">
    <w:abstractNumId w:val="2"/>
  </w:num>
  <w:num w:numId="8">
    <w:abstractNumId w:val="17"/>
  </w:num>
  <w:num w:numId="9">
    <w:abstractNumId w:val="24"/>
  </w:num>
  <w:num w:numId="10">
    <w:abstractNumId w:val="21"/>
  </w:num>
  <w:num w:numId="11">
    <w:abstractNumId w:val="32"/>
  </w:num>
  <w:num w:numId="12">
    <w:abstractNumId w:val="22"/>
  </w:num>
  <w:num w:numId="13">
    <w:abstractNumId w:val="0"/>
  </w:num>
  <w:num w:numId="14">
    <w:abstractNumId w:val="10"/>
  </w:num>
  <w:num w:numId="15">
    <w:abstractNumId w:val="28"/>
  </w:num>
  <w:num w:numId="16">
    <w:abstractNumId w:val="1"/>
  </w:num>
  <w:num w:numId="17">
    <w:abstractNumId w:val="9"/>
  </w:num>
  <w:num w:numId="18">
    <w:abstractNumId w:val="30"/>
  </w:num>
  <w:num w:numId="19">
    <w:abstractNumId w:val="7"/>
  </w:num>
  <w:num w:numId="20">
    <w:abstractNumId w:val="25"/>
  </w:num>
  <w:num w:numId="21">
    <w:abstractNumId w:val="8"/>
  </w:num>
  <w:num w:numId="22">
    <w:abstractNumId w:val="29"/>
  </w:num>
  <w:num w:numId="23">
    <w:abstractNumId w:val="4"/>
  </w:num>
  <w:num w:numId="24">
    <w:abstractNumId w:val="12"/>
  </w:num>
  <w:num w:numId="25">
    <w:abstractNumId w:val="23"/>
  </w:num>
  <w:num w:numId="26">
    <w:abstractNumId w:val="3"/>
  </w:num>
  <w:num w:numId="27">
    <w:abstractNumId w:val="33"/>
  </w:num>
  <w:num w:numId="28">
    <w:abstractNumId w:val="13"/>
  </w:num>
  <w:num w:numId="29">
    <w:abstractNumId w:val="19"/>
  </w:num>
  <w:num w:numId="30">
    <w:abstractNumId w:val="20"/>
  </w:num>
  <w:num w:numId="31">
    <w:abstractNumId w:val="26"/>
  </w:num>
  <w:num w:numId="32">
    <w:abstractNumId w:val="16"/>
  </w:num>
  <w:num w:numId="33">
    <w:abstractNumId w:val="16"/>
    <w:lvlOverride w:ilvl="0">
      <w:startOverride w:val="1"/>
    </w:lvlOverride>
  </w:num>
  <w:num w:numId="34">
    <w:abstractNumId w:val="16"/>
    <w:lvlOverride w:ilvl="0">
      <w:startOverride w:val="1"/>
    </w:lvlOverride>
  </w:num>
  <w:num w:numId="35">
    <w:abstractNumId w:val="5"/>
  </w:num>
  <w:num w:numId="36">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ila DUHAMEL">
    <w15:presenceInfo w15:providerId="AD" w15:userId="S-1-5-21-1958020729-3448108107-969568693-439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DE9"/>
    <w:rsid w:val="000023D9"/>
    <w:rsid w:val="00002F1F"/>
    <w:rsid w:val="00007EDD"/>
    <w:rsid w:val="00010A03"/>
    <w:rsid w:val="0001403E"/>
    <w:rsid w:val="00015765"/>
    <w:rsid w:val="00020CFC"/>
    <w:rsid w:val="000222E0"/>
    <w:rsid w:val="00022C2A"/>
    <w:rsid w:val="00024ABE"/>
    <w:rsid w:val="00027529"/>
    <w:rsid w:val="00030B76"/>
    <w:rsid w:val="00031F99"/>
    <w:rsid w:val="0003365B"/>
    <w:rsid w:val="00033D61"/>
    <w:rsid w:val="000419BD"/>
    <w:rsid w:val="00043666"/>
    <w:rsid w:val="000502EC"/>
    <w:rsid w:val="00057246"/>
    <w:rsid w:val="00057AEF"/>
    <w:rsid w:val="000617BB"/>
    <w:rsid w:val="0006265A"/>
    <w:rsid w:val="00062BA6"/>
    <w:rsid w:val="00066AF1"/>
    <w:rsid w:val="000710F9"/>
    <w:rsid w:val="00073F5E"/>
    <w:rsid w:val="00076AD6"/>
    <w:rsid w:val="00076F90"/>
    <w:rsid w:val="00076F9F"/>
    <w:rsid w:val="000772B7"/>
    <w:rsid w:val="00077E66"/>
    <w:rsid w:val="000817B1"/>
    <w:rsid w:val="000821BF"/>
    <w:rsid w:val="00082609"/>
    <w:rsid w:val="00084793"/>
    <w:rsid w:val="00090D6B"/>
    <w:rsid w:val="00093542"/>
    <w:rsid w:val="00094333"/>
    <w:rsid w:val="0009788C"/>
    <w:rsid w:val="000A0D62"/>
    <w:rsid w:val="000B2956"/>
    <w:rsid w:val="000B42AB"/>
    <w:rsid w:val="000B4CFD"/>
    <w:rsid w:val="000D6120"/>
    <w:rsid w:val="000E21CD"/>
    <w:rsid w:val="000E2E43"/>
    <w:rsid w:val="000E58F9"/>
    <w:rsid w:val="000E6B05"/>
    <w:rsid w:val="000E6B6D"/>
    <w:rsid w:val="000E7612"/>
    <w:rsid w:val="000F1ADC"/>
    <w:rsid w:val="000F4941"/>
    <w:rsid w:val="000F5960"/>
    <w:rsid w:val="000F6367"/>
    <w:rsid w:val="000F653C"/>
    <w:rsid w:val="00105356"/>
    <w:rsid w:val="00110D62"/>
    <w:rsid w:val="00114AF8"/>
    <w:rsid w:val="0011738C"/>
    <w:rsid w:val="0012305B"/>
    <w:rsid w:val="00130053"/>
    <w:rsid w:val="00130D3B"/>
    <w:rsid w:val="001325C8"/>
    <w:rsid w:val="00136C19"/>
    <w:rsid w:val="001518F3"/>
    <w:rsid w:val="00152E76"/>
    <w:rsid w:val="00153F35"/>
    <w:rsid w:val="00161463"/>
    <w:rsid w:val="0016186E"/>
    <w:rsid w:val="001623EA"/>
    <w:rsid w:val="00166E22"/>
    <w:rsid w:val="00167A85"/>
    <w:rsid w:val="00172D2A"/>
    <w:rsid w:val="001739BD"/>
    <w:rsid w:val="00180173"/>
    <w:rsid w:val="00181AB7"/>
    <w:rsid w:val="00184CB2"/>
    <w:rsid w:val="0018594E"/>
    <w:rsid w:val="001929A1"/>
    <w:rsid w:val="001952F7"/>
    <w:rsid w:val="001A0A95"/>
    <w:rsid w:val="001A326B"/>
    <w:rsid w:val="001A3E25"/>
    <w:rsid w:val="001C4602"/>
    <w:rsid w:val="001C543C"/>
    <w:rsid w:val="001C671F"/>
    <w:rsid w:val="001D2D1E"/>
    <w:rsid w:val="001D6430"/>
    <w:rsid w:val="001E1B3E"/>
    <w:rsid w:val="001E632B"/>
    <w:rsid w:val="001E6341"/>
    <w:rsid w:val="001E662E"/>
    <w:rsid w:val="001F00AF"/>
    <w:rsid w:val="001F654E"/>
    <w:rsid w:val="00201263"/>
    <w:rsid w:val="002062CD"/>
    <w:rsid w:val="00210134"/>
    <w:rsid w:val="002145D3"/>
    <w:rsid w:val="00221913"/>
    <w:rsid w:val="0022289D"/>
    <w:rsid w:val="00222ADF"/>
    <w:rsid w:val="00223579"/>
    <w:rsid w:val="00223CB1"/>
    <w:rsid w:val="00226FB4"/>
    <w:rsid w:val="00227541"/>
    <w:rsid w:val="00232DD0"/>
    <w:rsid w:val="00240802"/>
    <w:rsid w:val="00242196"/>
    <w:rsid w:val="00247639"/>
    <w:rsid w:val="00250628"/>
    <w:rsid w:val="00251D3F"/>
    <w:rsid w:val="00260C2A"/>
    <w:rsid w:val="00265A4E"/>
    <w:rsid w:val="00266070"/>
    <w:rsid w:val="00266E82"/>
    <w:rsid w:val="00270F88"/>
    <w:rsid w:val="00271684"/>
    <w:rsid w:val="00276214"/>
    <w:rsid w:val="00276F11"/>
    <w:rsid w:val="00280C63"/>
    <w:rsid w:val="00286F32"/>
    <w:rsid w:val="00297F77"/>
    <w:rsid w:val="002A7FC9"/>
    <w:rsid w:val="002B1673"/>
    <w:rsid w:val="002C6D51"/>
    <w:rsid w:val="002D0487"/>
    <w:rsid w:val="002D0BF0"/>
    <w:rsid w:val="002D3B3C"/>
    <w:rsid w:val="002D536E"/>
    <w:rsid w:val="002D5DB7"/>
    <w:rsid w:val="002D61A9"/>
    <w:rsid w:val="002D673F"/>
    <w:rsid w:val="002E628C"/>
    <w:rsid w:val="002E6A7A"/>
    <w:rsid w:val="002E7FF5"/>
    <w:rsid w:val="002F248C"/>
    <w:rsid w:val="002F6769"/>
    <w:rsid w:val="0030511D"/>
    <w:rsid w:val="0031159E"/>
    <w:rsid w:val="00315F69"/>
    <w:rsid w:val="00316FAC"/>
    <w:rsid w:val="00326C0E"/>
    <w:rsid w:val="00331C24"/>
    <w:rsid w:val="00335A3C"/>
    <w:rsid w:val="003376A9"/>
    <w:rsid w:val="0034054C"/>
    <w:rsid w:val="00343075"/>
    <w:rsid w:val="00347AFB"/>
    <w:rsid w:val="00347E21"/>
    <w:rsid w:val="00353A52"/>
    <w:rsid w:val="00360558"/>
    <w:rsid w:val="00362A8D"/>
    <w:rsid w:val="00366BAE"/>
    <w:rsid w:val="00370BAF"/>
    <w:rsid w:val="00370E21"/>
    <w:rsid w:val="0037638F"/>
    <w:rsid w:val="00377E8B"/>
    <w:rsid w:val="0038345C"/>
    <w:rsid w:val="00384920"/>
    <w:rsid w:val="00384E4A"/>
    <w:rsid w:val="003870B3"/>
    <w:rsid w:val="00387AD0"/>
    <w:rsid w:val="00390315"/>
    <w:rsid w:val="00391924"/>
    <w:rsid w:val="003919CC"/>
    <w:rsid w:val="003922EC"/>
    <w:rsid w:val="00394045"/>
    <w:rsid w:val="003955AA"/>
    <w:rsid w:val="003A2AC0"/>
    <w:rsid w:val="003A792A"/>
    <w:rsid w:val="003B46F3"/>
    <w:rsid w:val="003C13C4"/>
    <w:rsid w:val="003C3471"/>
    <w:rsid w:val="003C411E"/>
    <w:rsid w:val="003C743D"/>
    <w:rsid w:val="003D00C2"/>
    <w:rsid w:val="003D2CC7"/>
    <w:rsid w:val="003D3EE9"/>
    <w:rsid w:val="003E2E2F"/>
    <w:rsid w:val="003E3046"/>
    <w:rsid w:val="003E7DFB"/>
    <w:rsid w:val="004105A5"/>
    <w:rsid w:val="0041223E"/>
    <w:rsid w:val="00422744"/>
    <w:rsid w:val="00423332"/>
    <w:rsid w:val="00425EA6"/>
    <w:rsid w:val="00426486"/>
    <w:rsid w:val="0043176F"/>
    <w:rsid w:val="004320EB"/>
    <w:rsid w:val="0043210A"/>
    <w:rsid w:val="00432DA1"/>
    <w:rsid w:val="00435366"/>
    <w:rsid w:val="00440C3E"/>
    <w:rsid w:val="0044191A"/>
    <w:rsid w:val="0044338A"/>
    <w:rsid w:val="0045038C"/>
    <w:rsid w:val="004506CC"/>
    <w:rsid w:val="00452FF9"/>
    <w:rsid w:val="0046312E"/>
    <w:rsid w:val="0046367E"/>
    <w:rsid w:val="00464BA3"/>
    <w:rsid w:val="00472B3B"/>
    <w:rsid w:val="004730BE"/>
    <w:rsid w:val="00482BF8"/>
    <w:rsid w:val="004849D0"/>
    <w:rsid w:val="0048793A"/>
    <w:rsid w:val="0049353A"/>
    <w:rsid w:val="0049396C"/>
    <w:rsid w:val="004A3A28"/>
    <w:rsid w:val="004B13EF"/>
    <w:rsid w:val="004B2516"/>
    <w:rsid w:val="004B403A"/>
    <w:rsid w:val="004B71B6"/>
    <w:rsid w:val="004C6C09"/>
    <w:rsid w:val="004D1863"/>
    <w:rsid w:val="004F3E68"/>
    <w:rsid w:val="004F4C7D"/>
    <w:rsid w:val="004F63C4"/>
    <w:rsid w:val="00510DC8"/>
    <w:rsid w:val="0051561C"/>
    <w:rsid w:val="00515B5C"/>
    <w:rsid w:val="005171CB"/>
    <w:rsid w:val="00520538"/>
    <w:rsid w:val="00523ACA"/>
    <w:rsid w:val="00526183"/>
    <w:rsid w:val="00526502"/>
    <w:rsid w:val="00530BDB"/>
    <w:rsid w:val="00530EBE"/>
    <w:rsid w:val="00541F7D"/>
    <w:rsid w:val="00546A54"/>
    <w:rsid w:val="005472B8"/>
    <w:rsid w:val="005519AC"/>
    <w:rsid w:val="005530C6"/>
    <w:rsid w:val="0055502D"/>
    <w:rsid w:val="00556BCC"/>
    <w:rsid w:val="00561C1B"/>
    <w:rsid w:val="00565E74"/>
    <w:rsid w:val="00572EAC"/>
    <w:rsid w:val="0057415A"/>
    <w:rsid w:val="00576F04"/>
    <w:rsid w:val="00581CD8"/>
    <w:rsid w:val="005903F3"/>
    <w:rsid w:val="005916D4"/>
    <w:rsid w:val="005B61E0"/>
    <w:rsid w:val="005D09B5"/>
    <w:rsid w:val="005D1670"/>
    <w:rsid w:val="005D27F9"/>
    <w:rsid w:val="005D70A2"/>
    <w:rsid w:val="005E0367"/>
    <w:rsid w:val="005E2B57"/>
    <w:rsid w:val="005E53B6"/>
    <w:rsid w:val="005F1833"/>
    <w:rsid w:val="005F1E5F"/>
    <w:rsid w:val="005F52FC"/>
    <w:rsid w:val="005F7901"/>
    <w:rsid w:val="00612135"/>
    <w:rsid w:val="00620FB6"/>
    <w:rsid w:val="0062279C"/>
    <w:rsid w:val="00624114"/>
    <w:rsid w:val="00637706"/>
    <w:rsid w:val="00652B62"/>
    <w:rsid w:val="0065397F"/>
    <w:rsid w:val="00653D2C"/>
    <w:rsid w:val="0065757A"/>
    <w:rsid w:val="00657985"/>
    <w:rsid w:val="006641B5"/>
    <w:rsid w:val="0066670A"/>
    <w:rsid w:val="0066789D"/>
    <w:rsid w:val="00667C61"/>
    <w:rsid w:val="0067385B"/>
    <w:rsid w:val="00673A16"/>
    <w:rsid w:val="00674394"/>
    <w:rsid w:val="00674577"/>
    <w:rsid w:val="00683A3D"/>
    <w:rsid w:val="00693EC9"/>
    <w:rsid w:val="006A241A"/>
    <w:rsid w:val="006A3923"/>
    <w:rsid w:val="006A3A12"/>
    <w:rsid w:val="006A3BC5"/>
    <w:rsid w:val="006A5866"/>
    <w:rsid w:val="006A7139"/>
    <w:rsid w:val="006B0906"/>
    <w:rsid w:val="006C34F4"/>
    <w:rsid w:val="006D4E04"/>
    <w:rsid w:val="006D6604"/>
    <w:rsid w:val="006D6769"/>
    <w:rsid w:val="006D7810"/>
    <w:rsid w:val="006E0A2E"/>
    <w:rsid w:val="006E2E59"/>
    <w:rsid w:val="006E54A8"/>
    <w:rsid w:val="006E62D2"/>
    <w:rsid w:val="006F0F23"/>
    <w:rsid w:val="006F11BB"/>
    <w:rsid w:val="006F58D6"/>
    <w:rsid w:val="007022D6"/>
    <w:rsid w:val="0070237D"/>
    <w:rsid w:val="00706C47"/>
    <w:rsid w:val="00714B49"/>
    <w:rsid w:val="00720A09"/>
    <w:rsid w:val="0072574E"/>
    <w:rsid w:val="00731033"/>
    <w:rsid w:val="007351C9"/>
    <w:rsid w:val="00740AF6"/>
    <w:rsid w:val="00744AAD"/>
    <w:rsid w:val="00755F98"/>
    <w:rsid w:val="00756B4A"/>
    <w:rsid w:val="0076120E"/>
    <w:rsid w:val="00772CD4"/>
    <w:rsid w:val="00774CE6"/>
    <w:rsid w:val="00775352"/>
    <w:rsid w:val="00781ACA"/>
    <w:rsid w:val="00783960"/>
    <w:rsid w:val="00785D24"/>
    <w:rsid w:val="00785FBD"/>
    <w:rsid w:val="007939BF"/>
    <w:rsid w:val="007A74C1"/>
    <w:rsid w:val="007B2EAF"/>
    <w:rsid w:val="007B5AB0"/>
    <w:rsid w:val="007C0978"/>
    <w:rsid w:val="007C7EBE"/>
    <w:rsid w:val="007D0443"/>
    <w:rsid w:val="007D1C02"/>
    <w:rsid w:val="007D31B7"/>
    <w:rsid w:val="007D59E3"/>
    <w:rsid w:val="007D79A2"/>
    <w:rsid w:val="007E149E"/>
    <w:rsid w:val="007E58CD"/>
    <w:rsid w:val="007E6FDD"/>
    <w:rsid w:val="007F37BD"/>
    <w:rsid w:val="007F579C"/>
    <w:rsid w:val="00801712"/>
    <w:rsid w:val="0080485E"/>
    <w:rsid w:val="00815D24"/>
    <w:rsid w:val="00817CB6"/>
    <w:rsid w:val="00824A6B"/>
    <w:rsid w:val="00826181"/>
    <w:rsid w:val="00837366"/>
    <w:rsid w:val="00840ACD"/>
    <w:rsid w:val="00846498"/>
    <w:rsid w:val="00856C99"/>
    <w:rsid w:val="00857614"/>
    <w:rsid w:val="008649CB"/>
    <w:rsid w:val="00866C16"/>
    <w:rsid w:val="008679BB"/>
    <w:rsid w:val="00873643"/>
    <w:rsid w:val="00873B6E"/>
    <w:rsid w:val="00874A8B"/>
    <w:rsid w:val="00875ED9"/>
    <w:rsid w:val="00880B5D"/>
    <w:rsid w:val="0088161E"/>
    <w:rsid w:val="008850F0"/>
    <w:rsid w:val="00886446"/>
    <w:rsid w:val="008902A0"/>
    <w:rsid w:val="008906B3"/>
    <w:rsid w:val="0089085F"/>
    <w:rsid w:val="00890CBE"/>
    <w:rsid w:val="00892D48"/>
    <w:rsid w:val="008A3362"/>
    <w:rsid w:val="008A438E"/>
    <w:rsid w:val="008A7308"/>
    <w:rsid w:val="008B322C"/>
    <w:rsid w:val="008B7B8A"/>
    <w:rsid w:val="008C024C"/>
    <w:rsid w:val="008C26E9"/>
    <w:rsid w:val="008C3C5E"/>
    <w:rsid w:val="008D037D"/>
    <w:rsid w:val="008D4DF6"/>
    <w:rsid w:val="008D6E25"/>
    <w:rsid w:val="008E38A6"/>
    <w:rsid w:val="008E41E8"/>
    <w:rsid w:val="008F1AA3"/>
    <w:rsid w:val="008F1AC1"/>
    <w:rsid w:val="008F53AB"/>
    <w:rsid w:val="008F762F"/>
    <w:rsid w:val="00901FF6"/>
    <w:rsid w:val="0090779C"/>
    <w:rsid w:val="009125A8"/>
    <w:rsid w:val="0091264E"/>
    <w:rsid w:val="00916934"/>
    <w:rsid w:val="00922654"/>
    <w:rsid w:val="0092275D"/>
    <w:rsid w:val="0092352D"/>
    <w:rsid w:val="00935DA4"/>
    <w:rsid w:val="00935E3E"/>
    <w:rsid w:val="00936121"/>
    <w:rsid w:val="0093617E"/>
    <w:rsid w:val="00936578"/>
    <w:rsid w:val="00937723"/>
    <w:rsid w:val="00943337"/>
    <w:rsid w:val="009442A0"/>
    <w:rsid w:val="00957B91"/>
    <w:rsid w:val="0097219B"/>
    <w:rsid w:val="00975506"/>
    <w:rsid w:val="00981E5D"/>
    <w:rsid w:val="009928CA"/>
    <w:rsid w:val="0099323B"/>
    <w:rsid w:val="0099513C"/>
    <w:rsid w:val="009A0248"/>
    <w:rsid w:val="009A5308"/>
    <w:rsid w:val="009A5670"/>
    <w:rsid w:val="009A7B89"/>
    <w:rsid w:val="009B2C42"/>
    <w:rsid w:val="009B2DE1"/>
    <w:rsid w:val="009B4D76"/>
    <w:rsid w:val="009B5897"/>
    <w:rsid w:val="009C2740"/>
    <w:rsid w:val="009C574E"/>
    <w:rsid w:val="009C5D78"/>
    <w:rsid w:val="009D1BF7"/>
    <w:rsid w:val="009D4051"/>
    <w:rsid w:val="009D4468"/>
    <w:rsid w:val="009D68EF"/>
    <w:rsid w:val="009E2DA8"/>
    <w:rsid w:val="009E4F10"/>
    <w:rsid w:val="009E51AF"/>
    <w:rsid w:val="009E6575"/>
    <w:rsid w:val="009E736A"/>
    <w:rsid w:val="009F3EA8"/>
    <w:rsid w:val="00A04936"/>
    <w:rsid w:val="00A04EEB"/>
    <w:rsid w:val="00A069C0"/>
    <w:rsid w:val="00A07FA7"/>
    <w:rsid w:val="00A13B2D"/>
    <w:rsid w:val="00A13D2B"/>
    <w:rsid w:val="00A14CE4"/>
    <w:rsid w:val="00A20FAD"/>
    <w:rsid w:val="00A2312B"/>
    <w:rsid w:val="00A37B7D"/>
    <w:rsid w:val="00A4110B"/>
    <w:rsid w:val="00A42AA4"/>
    <w:rsid w:val="00A4440B"/>
    <w:rsid w:val="00A55BB2"/>
    <w:rsid w:val="00A571CD"/>
    <w:rsid w:val="00A574EB"/>
    <w:rsid w:val="00A63661"/>
    <w:rsid w:val="00A65126"/>
    <w:rsid w:val="00A659C2"/>
    <w:rsid w:val="00A66759"/>
    <w:rsid w:val="00A72393"/>
    <w:rsid w:val="00A84A85"/>
    <w:rsid w:val="00A87BBA"/>
    <w:rsid w:val="00A91950"/>
    <w:rsid w:val="00A92AE6"/>
    <w:rsid w:val="00A95B2A"/>
    <w:rsid w:val="00A95BB6"/>
    <w:rsid w:val="00AA1009"/>
    <w:rsid w:val="00AA23E6"/>
    <w:rsid w:val="00AB05E1"/>
    <w:rsid w:val="00AB113B"/>
    <w:rsid w:val="00AB355A"/>
    <w:rsid w:val="00AB3DEB"/>
    <w:rsid w:val="00AB57FB"/>
    <w:rsid w:val="00AD28E2"/>
    <w:rsid w:val="00AD32C1"/>
    <w:rsid w:val="00AD6274"/>
    <w:rsid w:val="00AE0EB1"/>
    <w:rsid w:val="00AE1742"/>
    <w:rsid w:val="00AE6C5F"/>
    <w:rsid w:val="00AF1D92"/>
    <w:rsid w:val="00AF7DA9"/>
    <w:rsid w:val="00B0114F"/>
    <w:rsid w:val="00B061CD"/>
    <w:rsid w:val="00B12BD7"/>
    <w:rsid w:val="00B15168"/>
    <w:rsid w:val="00B154C7"/>
    <w:rsid w:val="00B205D7"/>
    <w:rsid w:val="00B2268C"/>
    <w:rsid w:val="00B24DEC"/>
    <w:rsid w:val="00B301FF"/>
    <w:rsid w:val="00B330A7"/>
    <w:rsid w:val="00B33B71"/>
    <w:rsid w:val="00B33DE4"/>
    <w:rsid w:val="00B40E9B"/>
    <w:rsid w:val="00B4264E"/>
    <w:rsid w:val="00B503CF"/>
    <w:rsid w:val="00B509E8"/>
    <w:rsid w:val="00B560A0"/>
    <w:rsid w:val="00B57DF9"/>
    <w:rsid w:val="00B60C31"/>
    <w:rsid w:val="00B632BE"/>
    <w:rsid w:val="00B65064"/>
    <w:rsid w:val="00B65C6B"/>
    <w:rsid w:val="00B66370"/>
    <w:rsid w:val="00B702E1"/>
    <w:rsid w:val="00B7712C"/>
    <w:rsid w:val="00B80A6A"/>
    <w:rsid w:val="00B8179A"/>
    <w:rsid w:val="00B91313"/>
    <w:rsid w:val="00B92175"/>
    <w:rsid w:val="00B96FF5"/>
    <w:rsid w:val="00BA36F2"/>
    <w:rsid w:val="00BA3CCF"/>
    <w:rsid w:val="00BA527E"/>
    <w:rsid w:val="00BA7B02"/>
    <w:rsid w:val="00BB4AC1"/>
    <w:rsid w:val="00BB5903"/>
    <w:rsid w:val="00BB6B93"/>
    <w:rsid w:val="00BC0DE9"/>
    <w:rsid w:val="00BC7AC4"/>
    <w:rsid w:val="00BD5839"/>
    <w:rsid w:val="00BF55F7"/>
    <w:rsid w:val="00C01FA6"/>
    <w:rsid w:val="00C04DB7"/>
    <w:rsid w:val="00C10916"/>
    <w:rsid w:val="00C14A14"/>
    <w:rsid w:val="00C15515"/>
    <w:rsid w:val="00C17657"/>
    <w:rsid w:val="00C20F7B"/>
    <w:rsid w:val="00C231DD"/>
    <w:rsid w:val="00C24A6B"/>
    <w:rsid w:val="00C25839"/>
    <w:rsid w:val="00C258D6"/>
    <w:rsid w:val="00C26B8D"/>
    <w:rsid w:val="00C358AB"/>
    <w:rsid w:val="00C36165"/>
    <w:rsid w:val="00C36345"/>
    <w:rsid w:val="00C44DD4"/>
    <w:rsid w:val="00C458FF"/>
    <w:rsid w:val="00C45F30"/>
    <w:rsid w:val="00C565CF"/>
    <w:rsid w:val="00C621E5"/>
    <w:rsid w:val="00C63433"/>
    <w:rsid w:val="00C7047C"/>
    <w:rsid w:val="00C7568F"/>
    <w:rsid w:val="00C76264"/>
    <w:rsid w:val="00C77163"/>
    <w:rsid w:val="00C81B63"/>
    <w:rsid w:val="00C83C76"/>
    <w:rsid w:val="00C86ABF"/>
    <w:rsid w:val="00C86CC5"/>
    <w:rsid w:val="00C900A2"/>
    <w:rsid w:val="00C9076B"/>
    <w:rsid w:val="00C93F18"/>
    <w:rsid w:val="00C9494D"/>
    <w:rsid w:val="00C9789A"/>
    <w:rsid w:val="00CA4A11"/>
    <w:rsid w:val="00CA4F8C"/>
    <w:rsid w:val="00CA6BBE"/>
    <w:rsid w:val="00CB227B"/>
    <w:rsid w:val="00CB22D4"/>
    <w:rsid w:val="00CB22F0"/>
    <w:rsid w:val="00CB2F54"/>
    <w:rsid w:val="00CB583D"/>
    <w:rsid w:val="00CC3E4C"/>
    <w:rsid w:val="00CC6A32"/>
    <w:rsid w:val="00CD73AF"/>
    <w:rsid w:val="00CD79AF"/>
    <w:rsid w:val="00CE11C2"/>
    <w:rsid w:val="00CE77E2"/>
    <w:rsid w:val="00CF0E6E"/>
    <w:rsid w:val="00CF1E37"/>
    <w:rsid w:val="00CF4503"/>
    <w:rsid w:val="00D0769B"/>
    <w:rsid w:val="00D077A8"/>
    <w:rsid w:val="00D14BAD"/>
    <w:rsid w:val="00D21F30"/>
    <w:rsid w:val="00D21F45"/>
    <w:rsid w:val="00D238E2"/>
    <w:rsid w:val="00D23E2A"/>
    <w:rsid w:val="00D319CF"/>
    <w:rsid w:val="00D32086"/>
    <w:rsid w:val="00D37408"/>
    <w:rsid w:val="00D37AC4"/>
    <w:rsid w:val="00D408B4"/>
    <w:rsid w:val="00D42B77"/>
    <w:rsid w:val="00D44028"/>
    <w:rsid w:val="00D510DB"/>
    <w:rsid w:val="00D53EE7"/>
    <w:rsid w:val="00D565B8"/>
    <w:rsid w:val="00D60389"/>
    <w:rsid w:val="00D73639"/>
    <w:rsid w:val="00D76A3C"/>
    <w:rsid w:val="00D82542"/>
    <w:rsid w:val="00D83D8C"/>
    <w:rsid w:val="00D912DB"/>
    <w:rsid w:val="00DA1EEB"/>
    <w:rsid w:val="00DA2F4C"/>
    <w:rsid w:val="00DA45E2"/>
    <w:rsid w:val="00DA6C69"/>
    <w:rsid w:val="00DB18EC"/>
    <w:rsid w:val="00DB340A"/>
    <w:rsid w:val="00DC198E"/>
    <w:rsid w:val="00DC73BE"/>
    <w:rsid w:val="00DC7B9C"/>
    <w:rsid w:val="00DD3843"/>
    <w:rsid w:val="00DD7D01"/>
    <w:rsid w:val="00DE20D0"/>
    <w:rsid w:val="00DE271A"/>
    <w:rsid w:val="00DE3C89"/>
    <w:rsid w:val="00DE5182"/>
    <w:rsid w:val="00DF1C2B"/>
    <w:rsid w:val="00E00435"/>
    <w:rsid w:val="00E00A20"/>
    <w:rsid w:val="00E031BC"/>
    <w:rsid w:val="00E238CA"/>
    <w:rsid w:val="00E30162"/>
    <w:rsid w:val="00E3528E"/>
    <w:rsid w:val="00E36217"/>
    <w:rsid w:val="00E366E1"/>
    <w:rsid w:val="00E37D31"/>
    <w:rsid w:val="00E41D57"/>
    <w:rsid w:val="00E44D1E"/>
    <w:rsid w:val="00E46E1B"/>
    <w:rsid w:val="00E51960"/>
    <w:rsid w:val="00E51C99"/>
    <w:rsid w:val="00E531C0"/>
    <w:rsid w:val="00E55216"/>
    <w:rsid w:val="00E568A1"/>
    <w:rsid w:val="00E6040E"/>
    <w:rsid w:val="00E660B6"/>
    <w:rsid w:val="00E66238"/>
    <w:rsid w:val="00E6666E"/>
    <w:rsid w:val="00E66C65"/>
    <w:rsid w:val="00E74AB9"/>
    <w:rsid w:val="00E74F8F"/>
    <w:rsid w:val="00E8223E"/>
    <w:rsid w:val="00E83836"/>
    <w:rsid w:val="00E8417B"/>
    <w:rsid w:val="00E86EB5"/>
    <w:rsid w:val="00E91E4C"/>
    <w:rsid w:val="00E957A7"/>
    <w:rsid w:val="00EA7E12"/>
    <w:rsid w:val="00EC3CBF"/>
    <w:rsid w:val="00EC594A"/>
    <w:rsid w:val="00EC6D7D"/>
    <w:rsid w:val="00ED076A"/>
    <w:rsid w:val="00ED0A40"/>
    <w:rsid w:val="00EE231E"/>
    <w:rsid w:val="00EE6DC5"/>
    <w:rsid w:val="00EF1E56"/>
    <w:rsid w:val="00EF61E5"/>
    <w:rsid w:val="00EF6FA5"/>
    <w:rsid w:val="00F0007C"/>
    <w:rsid w:val="00F0024C"/>
    <w:rsid w:val="00F01C9F"/>
    <w:rsid w:val="00F05E53"/>
    <w:rsid w:val="00F06C59"/>
    <w:rsid w:val="00F21C44"/>
    <w:rsid w:val="00F24848"/>
    <w:rsid w:val="00F35C13"/>
    <w:rsid w:val="00F4313F"/>
    <w:rsid w:val="00F565C9"/>
    <w:rsid w:val="00F7690C"/>
    <w:rsid w:val="00F76B21"/>
    <w:rsid w:val="00F8197F"/>
    <w:rsid w:val="00F85FC6"/>
    <w:rsid w:val="00FB02F2"/>
    <w:rsid w:val="00FB275C"/>
    <w:rsid w:val="00FB4342"/>
    <w:rsid w:val="00FB488D"/>
    <w:rsid w:val="00FB5171"/>
    <w:rsid w:val="00FB5CD6"/>
    <w:rsid w:val="00FB64D5"/>
    <w:rsid w:val="00FC1CA2"/>
    <w:rsid w:val="00FC3680"/>
    <w:rsid w:val="00FC5D15"/>
    <w:rsid w:val="00FD08AE"/>
    <w:rsid w:val="00FD62AB"/>
    <w:rsid w:val="00FE00BD"/>
    <w:rsid w:val="00FE2AAE"/>
    <w:rsid w:val="00FE4E1E"/>
    <w:rsid w:val="00FE6F5A"/>
    <w:rsid w:val="00FE7B38"/>
    <w:rsid w:val="00FF0BF1"/>
    <w:rsid w:val="0E54220B"/>
    <w:rsid w:val="1548CA29"/>
    <w:rsid w:val="36B6B399"/>
    <w:rsid w:val="3A32B3D2"/>
    <w:rsid w:val="4C35949B"/>
    <w:rsid w:val="4C5ACBFE"/>
    <w:rsid w:val="51F854E8"/>
    <w:rsid w:val="6249EA58"/>
    <w:rsid w:val="76F811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64524E"/>
  <w15:chartTrackingRefBased/>
  <w15:docId w15:val="{4A80E2B9-19DB-47E2-99A7-85A932A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3F5E"/>
    <w:rPr>
      <w:sz w:val="20"/>
    </w:rPr>
  </w:style>
  <w:style w:type="paragraph" w:styleId="Titre1">
    <w:name w:val="heading 1"/>
    <w:aliases w:val="Articles"/>
    <w:basedOn w:val="Article"/>
    <w:next w:val="Normal"/>
    <w:link w:val="Titre1Car"/>
    <w:uiPriority w:val="9"/>
    <w:qFormat/>
    <w:rsid w:val="00A37B7D"/>
    <w:pPr>
      <w:keepNext/>
      <w:keepLines/>
      <w:numPr>
        <w:numId w:val="32"/>
      </w:numPr>
      <w:spacing w:before="160"/>
      <w:outlineLvl w:val="0"/>
    </w:pPr>
    <w:rPr>
      <w:rFonts w:eastAsiaTheme="majorEastAsia" w:cstheme="majorBidi"/>
      <w:szCs w:val="32"/>
    </w:rPr>
  </w:style>
  <w:style w:type="paragraph" w:styleId="Titre2">
    <w:name w:val="heading 2"/>
    <w:aliases w:val="Sous-articles"/>
    <w:basedOn w:val="Sous-article"/>
    <w:next w:val="Soussousarticle"/>
    <w:link w:val="Titre2Car"/>
    <w:uiPriority w:val="9"/>
    <w:unhideWhenUsed/>
    <w:qFormat/>
    <w:rsid w:val="009E4F10"/>
    <w:pPr>
      <w:keepNext/>
      <w:keepLines/>
      <w:numPr>
        <w:ilvl w:val="1"/>
        <w:numId w:val="32"/>
      </w:numPr>
      <w:spacing w:before="160"/>
      <w:ind w:left="0" w:firstLine="709"/>
      <w:outlineLvl w:val="1"/>
    </w:pPr>
    <w:rPr>
      <w:rFonts w:eastAsiaTheme="majorEastAsia" w:cstheme="majorBidi"/>
    </w:rPr>
  </w:style>
  <w:style w:type="paragraph" w:styleId="Titre3">
    <w:name w:val="heading 3"/>
    <w:aliases w:val="Sous-sous-articles"/>
    <w:basedOn w:val="Soussousarticle"/>
    <w:next w:val="Normal"/>
    <w:link w:val="Titre3Car"/>
    <w:uiPriority w:val="9"/>
    <w:unhideWhenUsed/>
    <w:qFormat/>
    <w:rsid w:val="00265A4E"/>
    <w:pPr>
      <w:keepNext/>
      <w:keepLines/>
      <w:numPr>
        <w:ilvl w:val="2"/>
        <w:numId w:val="32"/>
      </w:numPr>
      <w:spacing w:before="160"/>
      <w:ind w:left="0" w:firstLine="1134"/>
      <w:outlineLvl w:val="2"/>
    </w:pPr>
    <w:rPr>
      <w:rFonts w:eastAsiaTheme="majorEastAsia" w:cstheme="majorBidi"/>
      <w:szCs w:val="24"/>
    </w:rPr>
  </w:style>
  <w:style w:type="paragraph" w:styleId="Titre4">
    <w:name w:val="heading 4"/>
    <w:basedOn w:val="Normal"/>
    <w:next w:val="Normal"/>
    <w:link w:val="Titre4Car"/>
    <w:uiPriority w:val="9"/>
    <w:semiHidden/>
    <w:unhideWhenUsed/>
    <w:qFormat/>
    <w:rsid w:val="00043666"/>
    <w:pPr>
      <w:keepNext/>
      <w:keepLines/>
      <w:numPr>
        <w:ilvl w:val="3"/>
        <w:numId w:val="32"/>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043666"/>
    <w:pPr>
      <w:keepNext/>
      <w:keepLines/>
      <w:numPr>
        <w:ilvl w:val="4"/>
        <w:numId w:val="32"/>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043666"/>
    <w:pPr>
      <w:keepNext/>
      <w:keepLines/>
      <w:numPr>
        <w:ilvl w:val="5"/>
        <w:numId w:val="32"/>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043666"/>
    <w:pPr>
      <w:keepNext/>
      <w:keepLines/>
      <w:numPr>
        <w:ilvl w:val="6"/>
        <w:numId w:val="32"/>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043666"/>
    <w:pPr>
      <w:keepNext/>
      <w:keepLines/>
      <w:numPr>
        <w:ilvl w:val="7"/>
        <w:numId w:val="32"/>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43666"/>
    <w:pPr>
      <w:keepNext/>
      <w:keepLines/>
      <w:numPr>
        <w:ilvl w:val="8"/>
        <w:numId w:val="3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E51960"/>
    <w:rPr>
      <w:sz w:val="16"/>
      <w:szCs w:val="16"/>
    </w:rPr>
  </w:style>
  <w:style w:type="paragraph" w:styleId="Commentaire">
    <w:name w:val="annotation text"/>
    <w:basedOn w:val="Normal"/>
    <w:link w:val="CommentaireCar"/>
    <w:uiPriority w:val="99"/>
    <w:unhideWhenUsed/>
    <w:rsid w:val="00E51960"/>
    <w:pPr>
      <w:spacing w:line="240" w:lineRule="auto"/>
    </w:pPr>
    <w:rPr>
      <w:szCs w:val="20"/>
    </w:rPr>
  </w:style>
  <w:style w:type="character" w:customStyle="1" w:styleId="CommentaireCar">
    <w:name w:val="Commentaire Car"/>
    <w:basedOn w:val="Policepardfaut"/>
    <w:link w:val="Commentaire"/>
    <w:uiPriority w:val="99"/>
    <w:rsid w:val="00E51960"/>
    <w:rPr>
      <w:sz w:val="20"/>
      <w:szCs w:val="20"/>
    </w:rPr>
  </w:style>
  <w:style w:type="paragraph" w:styleId="Objetducommentaire">
    <w:name w:val="annotation subject"/>
    <w:basedOn w:val="Commentaire"/>
    <w:next w:val="Commentaire"/>
    <w:link w:val="ObjetducommentaireCar"/>
    <w:uiPriority w:val="99"/>
    <w:semiHidden/>
    <w:unhideWhenUsed/>
    <w:rsid w:val="00E51960"/>
    <w:rPr>
      <w:b/>
      <w:bCs/>
    </w:rPr>
  </w:style>
  <w:style w:type="character" w:customStyle="1" w:styleId="ObjetducommentaireCar">
    <w:name w:val="Objet du commentaire Car"/>
    <w:basedOn w:val="CommentaireCar"/>
    <w:link w:val="Objetducommentaire"/>
    <w:uiPriority w:val="99"/>
    <w:semiHidden/>
    <w:rsid w:val="00E51960"/>
    <w:rPr>
      <w:b/>
      <w:bCs/>
      <w:sz w:val="20"/>
      <w:szCs w:val="20"/>
    </w:rPr>
  </w:style>
  <w:style w:type="paragraph" w:styleId="Textedebulles">
    <w:name w:val="Balloon Text"/>
    <w:basedOn w:val="Normal"/>
    <w:link w:val="TextedebullesCar"/>
    <w:uiPriority w:val="99"/>
    <w:semiHidden/>
    <w:unhideWhenUsed/>
    <w:rsid w:val="00E5196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51960"/>
    <w:rPr>
      <w:rFonts w:ascii="Segoe UI" w:hAnsi="Segoe UI" w:cs="Segoe UI"/>
      <w:sz w:val="18"/>
      <w:szCs w:val="18"/>
    </w:rPr>
  </w:style>
  <w:style w:type="paragraph" w:styleId="Paragraphedeliste">
    <w:name w:val="List Paragraph"/>
    <w:basedOn w:val="Normal"/>
    <w:uiPriority w:val="34"/>
    <w:qFormat/>
    <w:rsid w:val="00DA6C69"/>
    <w:pPr>
      <w:ind w:left="720"/>
      <w:contextualSpacing/>
    </w:pPr>
  </w:style>
  <w:style w:type="table" w:styleId="Grilledutableau">
    <w:name w:val="Table Grid"/>
    <w:basedOn w:val="TableauNormal"/>
    <w:uiPriority w:val="39"/>
    <w:rsid w:val="00C45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45F30"/>
    <w:pPr>
      <w:autoSpaceDE w:val="0"/>
      <w:autoSpaceDN w:val="0"/>
      <w:adjustRightInd w:val="0"/>
      <w:spacing w:after="0" w:line="240" w:lineRule="auto"/>
    </w:pPr>
    <w:rPr>
      <w:rFonts w:ascii="Arial" w:hAnsi="Arial" w:cs="Arial"/>
      <w:color w:val="000000"/>
      <w:sz w:val="24"/>
      <w:szCs w:val="24"/>
    </w:rPr>
  </w:style>
  <w:style w:type="paragraph" w:customStyle="1" w:styleId="Article">
    <w:name w:val="Article"/>
    <w:basedOn w:val="Normal"/>
    <w:link w:val="ArticleCar"/>
    <w:autoRedefine/>
    <w:rsid w:val="00C25839"/>
    <w:pPr>
      <w:shd w:val="clear" w:color="auto" w:fill="E2EFD9" w:themeFill="accent6" w:themeFillTint="33"/>
    </w:pPr>
    <w:rPr>
      <w:rFonts w:ascii="Arial" w:hAnsi="Arial" w:cs="Arial"/>
      <w:b/>
      <w:sz w:val="22"/>
    </w:rPr>
  </w:style>
  <w:style w:type="paragraph" w:customStyle="1" w:styleId="Sous-article">
    <w:name w:val="Sous-article"/>
    <w:basedOn w:val="Normal"/>
    <w:link w:val="Sous-articleCar"/>
    <w:rsid w:val="00027529"/>
    <w:pPr>
      <w:shd w:val="clear" w:color="auto" w:fill="E2EFD9" w:themeFill="accent6" w:themeFillTint="33"/>
      <w:ind w:firstLine="708"/>
    </w:pPr>
    <w:rPr>
      <w:rFonts w:ascii="Arial" w:hAnsi="Arial" w:cs="Arial"/>
      <w:b/>
      <w:sz w:val="22"/>
    </w:rPr>
  </w:style>
  <w:style w:type="character" w:customStyle="1" w:styleId="ArticleCar">
    <w:name w:val="Article Car"/>
    <w:basedOn w:val="Policepardfaut"/>
    <w:link w:val="Article"/>
    <w:rsid w:val="00C25839"/>
    <w:rPr>
      <w:rFonts w:ascii="Arial" w:hAnsi="Arial" w:cs="Arial"/>
      <w:b/>
      <w:shd w:val="clear" w:color="auto" w:fill="E2EFD9" w:themeFill="accent6" w:themeFillTint="33"/>
    </w:rPr>
  </w:style>
  <w:style w:type="character" w:customStyle="1" w:styleId="Titre1Car">
    <w:name w:val="Titre 1 Car"/>
    <w:aliases w:val="Articles Car"/>
    <w:basedOn w:val="Policepardfaut"/>
    <w:link w:val="Titre1"/>
    <w:uiPriority w:val="9"/>
    <w:rsid w:val="00A37B7D"/>
    <w:rPr>
      <w:rFonts w:ascii="Arial" w:eastAsiaTheme="majorEastAsia" w:hAnsi="Arial" w:cstheme="majorBidi"/>
      <w:b/>
      <w:szCs w:val="32"/>
      <w:shd w:val="clear" w:color="auto" w:fill="E2EFD9" w:themeFill="accent6" w:themeFillTint="33"/>
    </w:rPr>
  </w:style>
  <w:style w:type="character" w:customStyle="1" w:styleId="Sous-articleCar">
    <w:name w:val="Sous-article Car"/>
    <w:basedOn w:val="Policepardfaut"/>
    <w:link w:val="Sous-article"/>
    <w:rsid w:val="00027529"/>
    <w:rPr>
      <w:rFonts w:ascii="Arial" w:hAnsi="Arial" w:cs="Arial"/>
      <w:b/>
      <w:shd w:val="clear" w:color="auto" w:fill="E2EFD9" w:themeFill="accent6" w:themeFillTint="33"/>
    </w:rPr>
  </w:style>
  <w:style w:type="character" w:customStyle="1" w:styleId="Titre2Car">
    <w:name w:val="Titre 2 Car"/>
    <w:aliases w:val="Sous-articles Car"/>
    <w:basedOn w:val="Policepardfaut"/>
    <w:link w:val="Titre2"/>
    <w:uiPriority w:val="9"/>
    <w:rsid w:val="009E4F10"/>
    <w:rPr>
      <w:rFonts w:ascii="Arial" w:eastAsiaTheme="majorEastAsia" w:hAnsi="Arial" w:cstheme="majorBidi"/>
      <w:b/>
      <w:shd w:val="clear" w:color="auto" w:fill="E2EFD9" w:themeFill="accent6" w:themeFillTint="33"/>
    </w:rPr>
  </w:style>
  <w:style w:type="paragraph" w:styleId="TM1">
    <w:name w:val="toc 1"/>
    <w:basedOn w:val="Normal"/>
    <w:next w:val="Normal"/>
    <w:autoRedefine/>
    <w:uiPriority w:val="39"/>
    <w:unhideWhenUsed/>
    <w:rsid w:val="007C0978"/>
    <w:pPr>
      <w:tabs>
        <w:tab w:val="right" w:leader="underscore" w:pos="9062"/>
      </w:tabs>
      <w:spacing w:after="100"/>
      <w:jc w:val="both"/>
    </w:pPr>
    <w:rPr>
      <w:rFonts w:ascii="Arial" w:hAnsi="Arial"/>
    </w:rPr>
  </w:style>
  <w:style w:type="paragraph" w:styleId="TM2">
    <w:name w:val="toc 2"/>
    <w:basedOn w:val="Normal"/>
    <w:next w:val="Normal"/>
    <w:autoRedefine/>
    <w:uiPriority w:val="39"/>
    <w:unhideWhenUsed/>
    <w:rsid w:val="00935DA4"/>
    <w:pPr>
      <w:tabs>
        <w:tab w:val="right" w:leader="dot" w:pos="9062"/>
      </w:tabs>
      <w:spacing w:after="100"/>
      <w:ind w:left="567"/>
      <w:jc w:val="both"/>
    </w:pPr>
    <w:rPr>
      <w:rFonts w:ascii="Arial" w:hAnsi="Arial"/>
      <w:noProof/>
    </w:rPr>
  </w:style>
  <w:style w:type="character" w:styleId="Lienhypertexte">
    <w:name w:val="Hyperlink"/>
    <w:basedOn w:val="Policepardfaut"/>
    <w:uiPriority w:val="99"/>
    <w:unhideWhenUsed/>
    <w:rsid w:val="00DE3C89"/>
    <w:rPr>
      <w:color w:val="0563C1" w:themeColor="hyperlink"/>
      <w:u w:val="single"/>
    </w:rPr>
  </w:style>
  <w:style w:type="paragraph" w:customStyle="1" w:styleId="Normal2">
    <w:name w:val="Normal2"/>
    <w:basedOn w:val="Normal"/>
    <w:rsid w:val="00C93F18"/>
    <w:pPr>
      <w:keepLines/>
      <w:spacing w:after="0" w:line="240" w:lineRule="auto"/>
      <w:jc w:val="both"/>
    </w:pPr>
    <w:rPr>
      <w:rFonts w:ascii="Arial" w:eastAsia="Times New Roman" w:hAnsi="Arial" w:cs="Times New Roman"/>
      <w:szCs w:val="20"/>
      <w:lang w:eastAsia="fr-FR"/>
    </w:rPr>
  </w:style>
  <w:style w:type="paragraph" w:customStyle="1" w:styleId="TM21">
    <w:name w:val="TM 21"/>
    <w:basedOn w:val="TM2"/>
    <w:next w:val="Normal"/>
    <w:autoRedefine/>
    <w:uiPriority w:val="39"/>
    <w:unhideWhenUsed/>
    <w:rsid w:val="007C0978"/>
  </w:style>
  <w:style w:type="paragraph" w:customStyle="1" w:styleId="Soussousarticle">
    <w:name w:val="Sous sous article"/>
    <w:basedOn w:val="Normal"/>
    <w:link w:val="SoussousarticleCar"/>
    <w:rsid w:val="00073F5E"/>
    <w:pPr>
      <w:shd w:val="clear" w:color="auto" w:fill="D9D9D9" w:themeFill="background1" w:themeFillShade="D9"/>
      <w:spacing w:before="120"/>
      <w:ind w:firstLine="1134"/>
      <w:jc w:val="both"/>
    </w:pPr>
    <w:rPr>
      <w:rFonts w:ascii="Arial" w:hAnsi="Arial" w:cs="Arial"/>
      <w:b/>
      <w:bCs/>
      <w:iCs/>
    </w:rPr>
  </w:style>
  <w:style w:type="character" w:customStyle="1" w:styleId="SoussousarticleCar">
    <w:name w:val="Sous sous article Car"/>
    <w:basedOn w:val="Policepardfaut"/>
    <w:link w:val="Soussousarticle"/>
    <w:rsid w:val="00073F5E"/>
    <w:rPr>
      <w:rFonts w:ascii="Arial" w:hAnsi="Arial" w:cs="Arial"/>
      <w:b/>
      <w:bCs/>
      <w:iCs/>
      <w:sz w:val="20"/>
      <w:shd w:val="clear" w:color="auto" w:fill="D9D9D9" w:themeFill="background1" w:themeFillShade="D9"/>
    </w:rPr>
  </w:style>
  <w:style w:type="character" w:styleId="Lienhypertextesuivivisit">
    <w:name w:val="FollowedHyperlink"/>
    <w:basedOn w:val="Policepardfaut"/>
    <w:uiPriority w:val="99"/>
    <w:semiHidden/>
    <w:unhideWhenUsed/>
    <w:rsid w:val="00890CBE"/>
    <w:rPr>
      <w:color w:val="954F72" w:themeColor="followedHyperlink"/>
      <w:u w:val="single"/>
    </w:rPr>
  </w:style>
  <w:style w:type="character" w:customStyle="1" w:styleId="Titre3Car">
    <w:name w:val="Titre 3 Car"/>
    <w:aliases w:val="Sous-sous-articles Car"/>
    <w:basedOn w:val="Policepardfaut"/>
    <w:link w:val="Titre3"/>
    <w:uiPriority w:val="9"/>
    <w:rsid w:val="00265A4E"/>
    <w:rPr>
      <w:rFonts w:ascii="Arial" w:eastAsiaTheme="majorEastAsia" w:hAnsi="Arial" w:cstheme="majorBidi"/>
      <w:b/>
      <w:bCs/>
      <w:iCs/>
      <w:sz w:val="20"/>
      <w:szCs w:val="24"/>
      <w:shd w:val="clear" w:color="auto" w:fill="D9D9D9" w:themeFill="background1" w:themeFillShade="D9"/>
    </w:rPr>
  </w:style>
  <w:style w:type="character" w:styleId="lev">
    <w:name w:val="Strong"/>
    <w:basedOn w:val="Policepardfaut"/>
    <w:uiPriority w:val="22"/>
    <w:qFormat/>
    <w:rsid w:val="00B15168"/>
    <w:rPr>
      <w:b/>
      <w:bCs/>
    </w:rPr>
  </w:style>
  <w:style w:type="paragraph" w:styleId="Rvision">
    <w:name w:val="Revision"/>
    <w:hidden/>
    <w:uiPriority w:val="99"/>
    <w:semiHidden/>
    <w:rsid w:val="006B0906"/>
    <w:pPr>
      <w:spacing w:after="0" w:line="240" w:lineRule="auto"/>
    </w:pPr>
    <w:rPr>
      <w:sz w:val="20"/>
    </w:rPr>
  </w:style>
  <w:style w:type="paragraph" w:styleId="Sansinterligne">
    <w:name w:val="No Spacing"/>
    <w:link w:val="SansinterligneCar"/>
    <w:uiPriority w:val="1"/>
    <w:qFormat/>
    <w:rsid w:val="004A3A28"/>
    <w:pPr>
      <w:spacing w:after="0" w:line="240" w:lineRule="auto"/>
      <w:jc w:val="both"/>
    </w:pPr>
    <w:rPr>
      <w:rFonts w:ascii="Calibri" w:eastAsia="Arial Unicode MS" w:hAnsi="Calibri" w:cs="Arial"/>
      <w:color w:val="000000"/>
      <w:szCs w:val="20"/>
      <w:lang w:eastAsia="fr-FR"/>
    </w:rPr>
  </w:style>
  <w:style w:type="character" w:customStyle="1" w:styleId="SansinterligneCar">
    <w:name w:val="Sans interligne Car"/>
    <w:basedOn w:val="Policepardfaut"/>
    <w:link w:val="Sansinterligne"/>
    <w:uiPriority w:val="1"/>
    <w:rsid w:val="004A3A28"/>
    <w:rPr>
      <w:rFonts w:ascii="Calibri" w:eastAsia="Arial Unicode MS" w:hAnsi="Calibri" w:cs="Arial"/>
      <w:color w:val="000000"/>
      <w:szCs w:val="20"/>
      <w:lang w:eastAsia="fr-FR"/>
    </w:rPr>
  </w:style>
  <w:style w:type="paragraph" w:styleId="En-tte">
    <w:name w:val="header"/>
    <w:basedOn w:val="Normal"/>
    <w:link w:val="En-tteCar"/>
    <w:uiPriority w:val="99"/>
    <w:unhideWhenUsed/>
    <w:rsid w:val="009C574E"/>
    <w:pPr>
      <w:tabs>
        <w:tab w:val="center" w:pos="4536"/>
        <w:tab w:val="right" w:pos="9072"/>
      </w:tabs>
      <w:spacing w:after="0" w:line="240" w:lineRule="auto"/>
    </w:pPr>
  </w:style>
  <w:style w:type="character" w:customStyle="1" w:styleId="En-tteCar">
    <w:name w:val="En-tête Car"/>
    <w:basedOn w:val="Policepardfaut"/>
    <w:link w:val="En-tte"/>
    <w:uiPriority w:val="99"/>
    <w:rsid w:val="009C574E"/>
    <w:rPr>
      <w:sz w:val="20"/>
    </w:rPr>
  </w:style>
  <w:style w:type="paragraph" w:styleId="Pieddepage">
    <w:name w:val="footer"/>
    <w:basedOn w:val="Normal"/>
    <w:link w:val="PieddepageCar"/>
    <w:uiPriority w:val="99"/>
    <w:unhideWhenUsed/>
    <w:rsid w:val="009C574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C574E"/>
    <w:rPr>
      <w:sz w:val="20"/>
    </w:rPr>
  </w:style>
  <w:style w:type="paragraph" w:styleId="TM3">
    <w:name w:val="toc 3"/>
    <w:basedOn w:val="Normal"/>
    <w:next w:val="Normal"/>
    <w:autoRedefine/>
    <w:uiPriority w:val="39"/>
    <w:unhideWhenUsed/>
    <w:rsid w:val="00935DA4"/>
    <w:pPr>
      <w:tabs>
        <w:tab w:val="right" w:leader="dot" w:pos="9062"/>
      </w:tabs>
      <w:spacing w:after="100"/>
      <w:ind w:left="1134"/>
    </w:pPr>
    <w:rPr>
      <w:rFonts w:ascii="Arial" w:hAnsi="Arial"/>
      <w:noProof/>
    </w:rPr>
  </w:style>
  <w:style w:type="character" w:customStyle="1" w:styleId="Titre4Car">
    <w:name w:val="Titre 4 Car"/>
    <w:basedOn w:val="Policepardfaut"/>
    <w:link w:val="Titre4"/>
    <w:uiPriority w:val="9"/>
    <w:semiHidden/>
    <w:rsid w:val="00043666"/>
    <w:rPr>
      <w:rFonts w:asciiTheme="majorHAnsi" w:eastAsiaTheme="majorEastAsia" w:hAnsiTheme="majorHAnsi" w:cstheme="majorBidi"/>
      <w:i/>
      <w:iCs/>
      <w:color w:val="2E74B5" w:themeColor="accent1" w:themeShade="BF"/>
      <w:sz w:val="20"/>
    </w:rPr>
  </w:style>
  <w:style w:type="character" w:customStyle="1" w:styleId="Titre5Car">
    <w:name w:val="Titre 5 Car"/>
    <w:basedOn w:val="Policepardfaut"/>
    <w:link w:val="Titre5"/>
    <w:uiPriority w:val="9"/>
    <w:semiHidden/>
    <w:rsid w:val="00043666"/>
    <w:rPr>
      <w:rFonts w:asciiTheme="majorHAnsi" w:eastAsiaTheme="majorEastAsia" w:hAnsiTheme="majorHAnsi" w:cstheme="majorBidi"/>
      <w:color w:val="2E74B5" w:themeColor="accent1" w:themeShade="BF"/>
      <w:sz w:val="20"/>
    </w:rPr>
  </w:style>
  <w:style w:type="character" w:customStyle="1" w:styleId="Titre6Car">
    <w:name w:val="Titre 6 Car"/>
    <w:basedOn w:val="Policepardfaut"/>
    <w:link w:val="Titre6"/>
    <w:uiPriority w:val="9"/>
    <w:semiHidden/>
    <w:rsid w:val="00043666"/>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043666"/>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04366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043666"/>
    <w:rPr>
      <w:rFonts w:asciiTheme="majorHAnsi" w:eastAsiaTheme="majorEastAsia" w:hAnsiTheme="majorHAnsi" w:cstheme="majorBidi"/>
      <w:i/>
      <w:iCs/>
      <w:color w:val="272727" w:themeColor="text1" w:themeTint="D8"/>
      <w:sz w:val="21"/>
      <w:szCs w:val="21"/>
    </w:rPr>
  </w:style>
  <w:style w:type="paragraph" w:customStyle="1" w:styleId="paragraph">
    <w:name w:val="paragraph"/>
    <w:basedOn w:val="Normal"/>
    <w:rsid w:val="00B503C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eop">
    <w:name w:val="eop"/>
    <w:basedOn w:val="Policepardfaut"/>
    <w:rsid w:val="00B503CF"/>
  </w:style>
  <w:style w:type="character" w:customStyle="1" w:styleId="normaltextrun">
    <w:name w:val="normaltextrun"/>
    <w:basedOn w:val="Policepardfaut"/>
    <w:rsid w:val="00B503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490096">
      <w:bodyDiv w:val="1"/>
      <w:marLeft w:val="0"/>
      <w:marRight w:val="0"/>
      <w:marTop w:val="0"/>
      <w:marBottom w:val="0"/>
      <w:divBdr>
        <w:top w:val="none" w:sz="0" w:space="0" w:color="auto"/>
        <w:left w:val="none" w:sz="0" w:space="0" w:color="auto"/>
        <w:bottom w:val="none" w:sz="0" w:space="0" w:color="auto"/>
        <w:right w:val="none" w:sz="0" w:space="0" w:color="auto"/>
      </w:divBdr>
      <w:divsChild>
        <w:div w:id="1739471248">
          <w:marLeft w:val="0"/>
          <w:marRight w:val="0"/>
          <w:marTop w:val="0"/>
          <w:marBottom w:val="0"/>
          <w:divBdr>
            <w:top w:val="none" w:sz="0" w:space="0" w:color="auto"/>
            <w:left w:val="none" w:sz="0" w:space="0" w:color="auto"/>
            <w:bottom w:val="none" w:sz="0" w:space="0" w:color="auto"/>
            <w:right w:val="none" w:sz="0" w:space="0" w:color="auto"/>
          </w:divBdr>
        </w:div>
        <w:div w:id="1916278973">
          <w:marLeft w:val="0"/>
          <w:marRight w:val="0"/>
          <w:marTop w:val="0"/>
          <w:marBottom w:val="0"/>
          <w:divBdr>
            <w:top w:val="none" w:sz="0" w:space="0" w:color="auto"/>
            <w:left w:val="none" w:sz="0" w:space="0" w:color="auto"/>
            <w:bottom w:val="none" w:sz="0" w:space="0" w:color="auto"/>
            <w:right w:val="none" w:sz="0" w:space="0" w:color="auto"/>
          </w:divBdr>
        </w:div>
      </w:divsChild>
    </w:div>
    <w:div w:id="701563821">
      <w:bodyDiv w:val="1"/>
      <w:marLeft w:val="0"/>
      <w:marRight w:val="0"/>
      <w:marTop w:val="0"/>
      <w:marBottom w:val="0"/>
      <w:divBdr>
        <w:top w:val="none" w:sz="0" w:space="0" w:color="auto"/>
        <w:left w:val="none" w:sz="0" w:space="0" w:color="auto"/>
        <w:bottom w:val="none" w:sz="0" w:space="0" w:color="auto"/>
        <w:right w:val="none" w:sz="0" w:space="0" w:color="auto"/>
      </w:divBdr>
    </w:div>
    <w:div w:id="1002590349">
      <w:bodyDiv w:val="1"/>
      <w:marLeft w:val="0"/>
      <w:marRight w:val="0"/>
      <w:marTop w:val="0"/>
      <w:marBottom w:val="0"/>
      <w:divBdr>
        <w:top w:val="none" w:sz="0" w:space="0" w:color="auto"/>
        <w:left w:val="none" w:sz="0" w:space="0" w:color="auto"/>
        <w:bottom w:val="none" w:sz="0" w:space="0" w:color="auto"/>
        <w:right w:val="none" w:sz="0" w:space="0" w:color="auto"/>
      </w:divBdr>
    </w:div>
    <w:div w:id="1067922171">
      <w:bodyDiv w:val="1"/>
      <w:marLeft w:val="0"/>
      <w:marRight w:val="0"/>
      <w:marTop w:val="0"/>
      <w:marBottom w:val="0"/>
      <w:divBdr>
        <w:top w:val="none" w:sz="0" w:space="0" w:color="auto"/>
        <w:left w:val="none" w:sz="0" w:space="0" w:color="auto"/>
        <w:bottom w:val="none" w:sz="0" w:space="0" w:color="auto"/>
        <w:right w:val="none" w:sz="0" w:space="0" w:color="auto"/>
      </w:divBdr>
    </w:div>
    <w:div w:id="172513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2" ma:contentTypeDescription="Crée un document." ma:contentTypeScope="" ma:versionID="3dc7106d5b9e94c7962a947f5ea00b95">
  <xsd:schema xmlns:xsd="http://www.w3.org/2001/XMLSchema" xmlns:xs="http://www.w3.org/2001/XMLSchema" xmlns:p="http://schemas.microsoft.com/office/2006/metadata/properties" xmlns:ns2="b6572f15-2f73-4dc1-8447-18db9efee997" targetNamespace="http://schemas.microsoft.com/office/2006/metadata/properties" ma:root="true" ma:fieldsID="284e6406cc4c606fb709d1ed1d6721b0" ns2:_="">
    <xsd:import namespace="b6572f15-2f73-4dc1-8447-18db9efee99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72f15-2f73-4dc1-8447-18db9efee99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31BB7-6593-486D-A365-FC4A375E00FE}">
  <ds:schemaRefs>
    <ds:schemaRef ds:uri="http://schemas.microsoft.com/sharepoint/v3/contenttype/forms"/>
  </ds:schemaRefs>
</ds:datastoreItem>
</file>

<file path=customXml/itemProps2.xml><?xml version="1.0" encoding="utf-8"?>
<ds:datastoreItem xmlns:ds="http://schemas.openxmlformats.org/officeDocument/2006/customXml" ds:itemID="{1024BF83-CD0E-41E8-B919-3ADEF33A4E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36D48D-D6AE-487E-A94A-B71D7539C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72f15-2f73-4dc1-8447-18db9efee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8240F1-297E-4B70-A38B-3354F6C34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4</Pages>
  <Words>673</Words>
  <Characters>3703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Règlement de la consultation type</dc:subject>
  <dc:creator>Laetitia CLERGET;"Lise VIGNAL" &lt;lise.vignal@inserm.fr&gt;</dc:creator>
  <cp:keywords/>
  <dc:description/>
  <cp:lastModifiedBy>Lila DUHAMEL</cp:lastModifiedBy>
  <cp:revision>24</cp:revision>
  <dcterms:created xsi:type="dcterms:W3CDTF">2025-07-07T07:57:00Z</dcterms:created>
  <dcterms:modified xsi:type="dcterms:W3CDTF">2025-10-27T13:27:00Z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